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952DB0"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952DB0">
        <w:rPr>
          <w:rFonts w:ascii="Arial" w:eastAsia="Times New Roman" w:hAnsi="Arial" w:cs="Arial"/>
          <w:b/>
          <w:bCs/>
          <w:kern w:val="28"/>
          <w:sz w:val="20"/>
          <w:szCs w:val="20"/>
          <w:lang w:eastAsia="x-none"/>
        </w:rPr>
        <w:t xml:space="preserve"> </w:t>
      </w:r>
    </w:p>
    <w:p w14:paraId="4B2BD16E" w14:textId="77777777" w:rsidR="003549B0" w:rsidRPr="00B45262"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B45262">
        <w:rPr>
          <w:rFonts w:ascii="Arial" w:eastAsia="Times New Roman" w:hAnsi="Arial" w:cs="Arial"/>
          <w:b/>
          <w:bCs/>
          <w:kern w:val="28"/>
          <w:sz w:val="24"/>
          <w:szCs w:val="24"/>
          <w:lang w:val="x-none" w:eastAsia="x-none"/>
        </w:rPr>
        <w:t>K U P N Í   S M L O U V A</w:t>
      </w:r>
    </w:p>
    <w:p w14:paraId="6B0E3DDA" w14:textId="77777777" w:rsidR="008D0D3F" w:rsidRPr="00952DB0"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952DB0" w:rsidRDefault="003549B0" w:rsidP="00303ECF">
      <w:pPr>
        <w:spacing w:after="0" w:line="240" w:lineRule="auto"/>
        <w:rPr>
          <w:rFonts w:ascii="Arial" w:eastAsia="Times New Roman" w:hAnsi="Arial" w:cs="Arial"/>
          <w:snapToGrid w:val="0"/>
          <w:sz w:val="20"/>
          <w:szCs w:val="20"/>
          <w:lang w:eastAsia="cs-CZ"/>
        </w:rPr>
      </w:pPr>
      <w:r w:rsidRPr="00952DB0">
        <w:rPr>
          <w:rFonts w:ascii="Arial" w:eastAsia="Times New Roman" w:hAnsi="Arial" w:cs="Arial"/>
          <w:snapToGrid w:val="0"/>
          <w:sz w:val="20"/>
          <w:szCs w:val="20"/>
          <w:lang w:eastAsia="cs-CZ"/>
        </w:rPr>
        <w:t>Číslo smlouvy kupujícího:</w:t>
      </w:r>
    </w:p>
    <w:p w14:paraId="55240C0C" w14:textId="77777777" w:rsidR="003549B0" w:rsidRPr="00952DB0" w:rsidRDefault="003549B0" w:rsidP="00303ECF">
      <w:pPr>
        <w:spacing w:after="0" w:line="240" w:lineRule="auto"/>
        <w:rPr>
          <w:rFonts w:ascii="Arial" w:eastAsia="Times New Roman" w:hAnsi="Arial" w:cs="Arial"/>
          <w:snapToGrid w:val="0"/>
          <w:sz w:val="20"/>
          <w:szCs w:val="20"/>
          <w:lang w:eastAsia="cs-CZ"/>
        </w:rPr>
      </w:pPr>
      <w:r w:rsidRPr="00952DB0">
        <w:rPr>
          <w:rFonts w:ascii="Arial" w:eastAsia="Times New Roman" w:hAnsi="Arial" w:cs="Arial"/>
          <w:snapToGrid w:val="0"/>
          <w:sz w:val="20"/>
          <w:szCs w:val="20"/>
          <w:lang w:eastAsia="cs-CZ"/>
        </w:rPr>
        <w:t>Číslo smlouvy prodávajícího:</w:t>
      </w:r>
    </w:p>
    <w:p w14:paraId="67402115" w14:textId="77777777" w:rsidR="00AB3B87" w:rsidRPr="00952DB0"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952DB0" w:rsidRDefault="003549B0" w:rsidP="00303ECF">
      <w:pPr>
        <w:spacing w:after="0" w:line="240" w:lineRule="auto"/>
        <w:jc w:val="center"/>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Článek 1</w:t>
      </w:r>
    </w:p>
    <w:p w14:paraId="0681CCB6" w14:textId="77777777" w:rsidR="003549B0" w:rsidRPr="00952DB0" w:rsidRDefault="003549B0" w:rsidP="00303ECF">
      <w:pPr>
        <w:spacing w:after="0" w:line="240" w:lineRule="auto"/>
        <w:jc w:val="center"/>
        <w:rPr>
          <w:rFonts w:ascii="Arial" w:eastAsia="Times New Roman" w:hAnsi="Arial" w:cs="Arial"/>
          <w:b/>
          <w:snapToGrid w:val="0"/>
          <w:color w:val="000000"/>
          <w:sz w:val="20"/>
          <w:szCs w:val="20"/>
          <w:lang w:eastAsia="cs-CZ"/>
        </w:rPr>
      </w:pPr>
      <w:r w:rsidRPr="00952DB0">
        <w:rPr>
          <w:rFonts w:ascii="Arial" w:eastAsia="Times New Roman" w:hAnsi="Arial" w:cs="Arial"/>
          <w:b/>
          <w:snapToGrid w:val="0"/>
          <w:color w:val="000000"/>
          <w:sz w:val="20"/>
          <w:szCs w:val="20"/>
          <w:lang w:eastAsia="cs-CZ"/>
        </w:rPr>
        <w:t>Smluvní strany</w:t>
      </w:r>
    </w:p>
    <w:p w14:paraId="3C9718F7" w14:textId="77777777" w:rsidR="00303ECF" w:rsidRPr="00952DB0"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952DB0" w:rsidRDefault="00303ECF" w:rsidP="00303ECF">
      <w:pPr>
        <w:spacing w:after="0"/>
        <w:rPr>
          <w:rFonts w:ascii="Arial" w:eastAsia="Arial Unicode MS" w:hAnsi="Arial" w:cs="Arial"/>
          <w:b/>
          <w:snapToGrid w:val="0"/>
          <w:color w:val="000000"/>
          <w:sz w:val="20"/>
          <w:szCs w:val="20"/>
          <w:lang w:eastAsia="cs-CZ"/>
        </w:rPr>
      </w:pPr>
      <w:r w:rsidRPr="00952DB0">
        <w:rPr>
          <w:rFonts w:ascii="Arial" w:eastAsia="Batang" w:hAnsi="Arial" w:cs="Arial"/>
          <w:sz w:val="20"/>
          <w:szCs w:val="20"/>
          <w:lang w:eastAsia="cs-CZ"/>
        </w:rPr>
        <w:t>Kupující:</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r>
      <w:r w:rsidRPr="00952DB0">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952DB0" w:rsidRDefault="00303ECF" w:rsidP="00303ECF">
      <w:pPr>
        <w:spacing w:after="0"/>
        <w:rPr>
          <w:rFonts w:ascii="Arial" w:eastAsia="Batang" w:hAnsi="Arial" w:cs="Arial"/>
          <w:b/>
          <w:sz w:val="20"/>
          <w:szCs w:val="20"/>
          <w:lang w:eastAsia="cs-CZ"/>
        </w:rPr>
      </w:pPr>
      <w:r w:rsidRPr="00952DB0">
        <w:rPr>
          <w:rFonts w:ascii="Arial" w:eastAsia="Batang" w:hAnsi="Arial" w:cs="Arial"/>
          <w:sz w:val="20"/>
          <w:szCs w:val="20"/>
          <w:lang w:eastAsia="cs-CZ"/>
        </w:rPr>
        <w:t xml:space="preserve">se sídlem: </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t>Kosovská 1122/16, 586 01 Jihlava</w:t>
      </w:r>
    </w:p>
    <w:p w14:paraId="0EB180B2" w14:textId="77777777" w:rsidR="00303ECF" w:rsidRPr="00952DB0" w:rsidRDefault="00303ECF" w:rsidP="00303ECF">
      <w:pPr>
        <w:spacing w:after="0"/>
        <w:rPr>
          <w:rFonts w:ascii="Arial" w:eastAsia="Batang" w:hAnsi="Arial" w:cs="Arial"/>
          <w:b/>
          <w:sz w:val="20"/>
          <w:szCs w:val="20"/>
          <w:lang w:eastAsia="cs-CZ"/>
        </w:rPr>
      </w:pPr>
      <w:r w:rsidRPr="00952DB0">
        <w:rPr>
          <w:rFonts w:ascii="Arial" w:eastAsia="Batang" w:hAnsi="Arial" w:cs="Arial"/>
          <w:bCs/>
          <w:sz w:val="20"/>
          <w:szCs w:val="20"/>
          <w:lang w:eastAsia="cs-CZ"/>
        </w:rPr>
        <w:t xml:space="preserve">zastoupený: </w:t>
      </w:r>
      <w:r w:rsidRPr="00952DB0">
        <w:rPr>
          <w:rFonts w:ascii="Arial" w:eastAsia="Batang" w:hAnsi="Arial" w:cs="Arial"/>
          <w:bCs/>
          <w:sz w:val="20"/>
          <w:szCs w:val="20"/>
          <w:lang w:eastAsia="cs-CZ"/>
        </w:rPr>
        <w:tab/>
      </w:r>
      <w:r w:rsidRPr="00952DB0">
        <w:rPr>
          <w:rFonts w:ascii="Arial" w:eastAsia="Batang" w:hAnsi="Arial" w:cs="Arial"/>
          <w:bCs/>
          <w:sz w:val="20"/>
          <w:szCs w:val="20"/>
          <w:lang w:eastAsia="cs-CZ"/>
        </w:rPr>
        <w:tab/>
      </w:r>
      <w:r w:rsidRPr="00952DB0">
        <w:rPr>
          <w:rFonts w:ascii="Arial" w:eastAsia="Batang" w:hAnsi="Arial" w:cs="Arial"/>
          <w:sz w:val="20"/>
          <w:szCs w:val="20"/>
          <w:lang w:eastAsia="cs-CZ"/>
        </w:rPr>
        <w:t>Ing. Radovan Necid, ředitel organizace</w:t>
      </w:r>
    </w:p>
    <w:p w14:paraId="4AA2F365" w14:textId="77777777" w:rsidR="00303ECF" w:rsidRPr="00952DB0" w:rsidRDefault="00303ECF" w:rsidP="00303ECF">
      <w:pPr>
        <w:spacing w:after="0"/>
        <w:jc w:val="both"/>
        <w:outlineLvl w:val="1"/>
        <w:rPr>
          <w:rFonts w:ascii="Arial" w:eastAsia="Batang" w:hAnsi="Arial" w:cs="Arial"/>
          <w:b/>
          <w:sz w:val="20"/>
          <w:szCs w:val="20"/>
          <w:lang w:eastAsia="cs-CZ"/>
        </w:rPr>
      </w:pPr>
      <w:r w:rsidRPr="00952DB0">
        <w:rPr>
          <w:rFonts w:ascii="Arial" w:eastAsia="Batang" w:hAnsi="Arial" w:cs="Arial"/>
          <w:sz w:val="20"/>
          <w:szCs w:val="20"/>
          <w:lang w:eastAsia="cs-CZ"/>
        </w:rPr>
        <w:t xml:space="preserve">IČO: </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t>00090450</w:t>
      </w:r>
    </w:p>
    <w:p w14:paraId="68605583" w14:textId="77777777" w:rsidR="00303ECF" w:rsidRPr="00952DB0" w:rsidRDefault="00303ECF" w:rsidP="00303ECF">
      <w:pPr>
        <w:spacing w:after="0"/>
        <w:jc w:val="both"/>
        <w:outlineLvl w:val="1"/>
        <w:rPr>
          <w:rFonts w:ascii="Arial" w:eastAsia="Batang" w:hAnsi="Arial" w:cs="Arial"/>
          <w:b/>
          <w:sz w:val="20"/>
          <w:szCs w:val="20"/>
          <w:lang w:eastAsia="cs-CZ"/>
        </w:rPr>
      </w:pPr>
      <w:r w:rsidRPr="00952DB0">
        <w:rPr>
          <w:rFonts w:ascii="Arial" w:eastAsia="Batang" w:hAnsi="Arial" w:cs="Arial"/>
          <w:sz w:val="20"/>
          <w:szCs w:val="20"/>
          <w:lang w:eastAsia="cs-CZ"/>
        </w:rPr>
        <w:t xml:space="preserve">DIČ: </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t>CZ00090450</w:t>
      </w:r>
    </w:p>
    <w:p w14:paraId="52BD6B0A" w14:textId="77777777" w:rsidR="00303ECF" w:rsidRPr="00952DB0" w:rsidRDefault="00303ECF" w:rsidP="00303ECF">
      <w:pPr>
        <w:spacing w:after="0"/>
        <w:rPr>
          <w:rFonts w:ascii="Arial" w:eastAsia="Arial Unicode MS" w:hAnsi="Arial" w:cs="Arial"/>
          <w:b/>
          <w:sz w:val="20"/>
          <w:szCs w:val="20"/>
          <w:lang w:eastAsia="cs-CZ"/>
        </w:rPr>
      </w:pPr>
      <w:r w:rsidRPr="00952DB0">
        <w:rPr>
          <w:rFonts w:ascii="Arial" w:eastAsia="Arial Unicode MS" w:hAnsi="Arial" w:cs="Arial"/>
          <w:sz w:val="20"/>
          <w:szCs w:val="20"/>
          <w:lang w:eastAsia="cs-CZ"/>
        </w:rPr>
        <w:t xml:space="preserve">Zřizovatel: </w:t>
      </w:r>
      <w:r w:rsidRPr="00952DB0">
        <w:rPr>
          <w:rFonts w:ascii="Arial" w:eastAsia="Arial Unicode MS" w:hAnsi="Arial" w:cs="Arial"/>
          <w:sz w:val="20"/>
          <w:szCs w:val="20"/>
          <w:lang w:eastAsia="cs-CZ"/>
        </w:rPr>
        <w:tab/>
      </w:r>
      <w:r w:rsidRPr="00952DB0">
        <w:rPr>
          <w:rFonts w:ascii="Arial" w:eastAsia="Arial Unicode MS" w:hAnsi="Arial" w:cs="Arial"/>
          <w:sz w:val="20"/>
          <w:szCs w:val="20"/>
          <w:lang w:eastAsia="cs-CZ"/>
        </w:rPr>
        <w:tab/>
        <w:t>Kraj Vysočina</w:t>
      </w:r>
    </w:p>
    <w:p w14:paraId="47C0406A" w14:textId="77777777" w:rsidR="00303ECF" w:rsidRPr="00952DB0" w:rsidRDefault="00303ECF" w:rsidP="00303ECF">
      <w:pPr>
        <w:spacing w:after="0"/>
        <w:rPr>
          <w:rFonts w:ascii="Arial" w:eastAsia="Batang" w:hAnsi="Arial" w:cs="Arial"/>
          <w:b/>
          <w:sz w:val="20"/>
          <w:szCs w:val="20"/>
          <w:lang w:eastAsia="cs-CZ"/>
        </w:rPr>
      </w:pPr>
      <w:r w:rsidRPr="00952DB0">
        <w:rPr>
          <w:rFonts w:ascii="Arial" w:eastAsia="Batang" w:hAnsi="Arial" w:cs="Arial"/>
          <w:sz w:val="20"/>
          <w:szCs w:val="20"/>
          <w:lang w:eastAsia="cs-CZ"/>
        </w:rPr>
        <w:t>(dále jen kupující)</w:t>
      </w:r>
    </w:p>
    <w:p w14:paraId="3573FDEC" w14:textId="77777777" w:rsidR="00303ECF" w:rsidRPr="00952DB0" w:rsidRDefault="00303ECF" w:rsidP="00303ECF">
      <w:pPr>
        <w:spacing w:after="0"/>
        <w:rPr>
          <w:rFonts w:ascii="Arial" w:eastAsia="Batang" w:hAnsi="Arial" w:cs="Arial"/>
          <w:sz w:val="20"/>
          <w:szCs w:val="20"/>
          <w:lang w:eastAsia="cs-CZ"/>
        </w:rPr>
      </w:pPr>
    </w:p>
    <w:p w14:paraId="3DE1114A" w14:textId="77777777" w:rsidR="00303ECF" w:rsidRPr="00952DB0" w:rsidRDefault="00303ECF" w:rsidP="00303ECF">
      <w:pPr>
        <w:spacing w:after="0"/>
        <w:rPr>
          <w:rFonts w:ascii="Arial" w:eastAsia="Batang" w:hAnsi="Arial" w:cs="Arial"/>
          <w:sz w:val="20"/>
          <w:szCs w:val="20"/>
          <w:lang w:eastAsia="cs-CZ"/>
        </w:rPr>
      </w:pPr>
      <w:r w:rsidRPr="00952DB0">
        <w:rPr>
          <w:rFonts w:ascii="Arial" w:eastAsia="Batang" w:hAnsi="Arial" w:cs="Arial"/>
          <w:sz w:val="20"/>
          <w:szCs w:val="20"/>
          <w:lang w:eastAsia="cs-CZ"/>
        </w:rPr>
        <w:t>a</w:t>
      </w:r>
    </w:p>
    <w:p w14:paraId="7E611374" w14:textId="77777777" w:rsidR="00303ECF" w:rsidRPr="00952DB0" w:rsidRDefault="00303ECF" w:rsidP="00303ECF">
      <w:pPr>
        <w:spacing w:after="0"/>
        <w:rPr>
          <w:rFonts w:ascii="Arial" w:eastAsia="Batang" w:hAnsi="Arial" w:cs="Arial"/>
          <w:sz w:val="20"/>
          <w:szCs w:val="20"/>
          <w:lang w:eastAsia="cs-CZ"/>
        </w:rPr>
      </w:pPr>
    </w:p>
    <w:p w14:paraId="6D344598" w14:textId="77777777" w:rsidR="00303ECF" w:rsidRPr="00952DB0" w:rsidRDefault="00303ECF" w:rsidP="00303ECF">
      <w:pPr>
        <w:spacing w:after="0"/>
        <w:rPr>
          <w:rFonts w:ascii="Arial" w:eastAsia="Batang" w:hAnsi="Arial" w:cs="Arial"/>
          <w:sz w:val="20"/>
          <w:szCs w:val="20"/>
          <w:lang w:eastAsia="cs-CZ"/>
        </w:rPr>
      </w:pPr>
      <w:r w:rsidRPr="00952DB0">
        <w:rPr>
          <w:rFonts w:ascii="Arial" w:eastAsia="Batang" w:hAnsi="Arial" w:cs="Arial"/>
          <w:sz w:val="20"/>
          <w:szCs w:val="20"/>
          <w:lang w:eastAsia="cs-CZ"/>
        </w:rPr>
        <w:t>Prodávající:</w:t>
      </w:r>
    </w:p>
    <w:p w14:paraId="095ECD2F" w14:textId="77777777" w:rsidR="00303ECF" w:rsidRPr="00952DB0" w:rsidRDefault="00303ECF" w:rsidP="00303ECF">
      <w:pPr>
        <w:spacing w:after="0"/>
        <w:rPr>
          <w:rFonts w:ascii="Arial" w:eastAsia="Batang" w:hAnsi="Arial" w:cs="Arial"/>
          <w:bCs/>
          <w:color w:val="C00000"/>
          <w:sz w:val="20"/>
          <w:szCs w:val="20"/>
          <w:lang w:eastAsia="cs-CZ"/>
        </w:rPr>
      </w:pPr>
      <w:r w:rsidRPr="00952DB0">
        <w:rPr>
          <w:rFonts w:ascii="Arial" w:eastAsia="Batang" w:hAnsi="Arial" w:cs="Arial"/>
          <w:bCs/>
          <w:color w:val="C00000"/>
          <w:sz w:val="20"/>
          <w:szCs w:val="20"/>
          <w:lang w:eastAsia="cs-CZ"/>
        </w:rPr>
        <w:t>Obchodní firma:</w:t>
      </w:r>
      <w:r w:rsidRPr="00952DB0">
        <w:rPr>
          <w:rFonts w:ascii="Arial" w:eastAsia="Batang" w:hAnsi="Arial" w:cs="Arial"/>
          <w:bCs/>
          <w:color w:val="C00000"/>
          <w:sz w:val="20"/>
          <w:szCs w:val="20"/>
          <w:lang w:eastAsia="cs-CZ"/>
        </w:rPr>
        <w:tab/>
      </w:r>
      <w:r w:rsidRPr="00952DB0">
        <w:rPr>
          <w:rFonts w:ascii="Arial" w:eastAsia="Batang" w:hAnsi="Arial" w:cs="Arial"/>
          <w:bCs/>
          <w:color w:val="C00000"/>
          <w:sz w:val="20"/>
          <w:szCs w:val="20"/>
          <w:highlight w:val="lightGray"/>
          <w:lang w:eastAsia="cs-CZ"/>
        </w:rPr>
        <w:t>………………………………………………………….</w:t>
      </w:r>
      <w:r w:rsidRPr="00952DB0">
        <w:rPr>
          <w:rFonts w:ascii="Arial" w:eastAsia="Batang" w:hAnsi="Arial" w:cs="Arial"/>
          <w:bCs/>
          <w:color w:val="C00000"/>
          <w:sz w:val="20"/>
          <w:szCs w:val="20"/>
          <w:lang w:eastAsia="cs-CZ"/>
        </w:rPr>
        <w:t xml:space="preserve"> </w:t>
      </w:r>
    </w:p>
    <w:p w14:paraId="14F24C62"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se sídlem: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2E6909F1" w14:textId="77777777" w:rsidR="00303ECF" w:rsidRPr="00952DB0" w:rsidRDefault="00303ECF" w:rsidP="00303ECF">
      <w:pPr>
        <w:spacing w:after="0"/>
        <w:rPr>
          <w:rFonts w:ascii="Arial" w:eastAsia="Batang" w:hAnsi="Arial" w:cs="Arial"/>
          <w:color w:val="C00000"/>
          <w:sz w:val="20"/>
          <w:szCs w:val="20"/>
          <w:lang w:eastAsia="cs-CZ"/>
        </w:rPr>
      </w:pPr>
      <w:r w:rsidRPr="00952DB0">
        <w:rPr>
          <w:rFonts w:ascii="Arial" w:eastAsia="Batang" w:hAnsi="Arial" w:cs="Arial"/>
          <w:color w:val="C00000"/>
          <w:sz w:val="20"/>
          <w:szCs w:val="20"/>
          <w:lang w:eastAsia="cs-CZ"/>
        </w:rPr>
        <w:t xml:space="preserve">zastoupený: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0EAF4130"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zapsán v obchodním rejstříku </w:t>
      </w:r>
      <w:r w:rsidRPr="00952DB0">
        <w:rPr>
          <w:rFonts w:ascii="Arial" w:eastAsia="Batang" w:hAnsi="Arial" w:cs="Arial"/>
          <w:color w:val="C00000"/>
          <w:sz w:val="20"/>
          <w:szCs w:val="20"/>
          <w:highlight w:val="lightGray"/>
          <w:lang w:eastAsia="cs-CZ"/>
        </w:rPr>
        <w:t>………………………………………</w:t>
      </w:r>
    </w:p>
    <w:p w14:paraId="746491B8"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IČO: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51374464"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DIČ: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5047969B" w14:textId="77777777" w:rsidR="003549B0" w:rsidRPr="00952DB0" w:rsidRDefault="00303ECF" w:rsidP="00303ECF">
      <w:pPr>
        <w:spacing w:after="240" w:line="240" w:lineRule="auto"/>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 </w:t>
      </w:r>
      <w:r w:rsidR="003549B0" w:rsidRPr="00952DB0">
        <w:rPr>
          <w:rFonts w:ascii="Arial" w:eastAsia="Times New Roman" w:hAnsi="Arial" w:cs="Arial"/>
          <w:sz w:val="20"/>
          <w:szCs w:val="20"/>
          <w:lang w:eastAsia="cs-CZ"/>
        </w:rPr>
        <w:t>(dále jen prodávající)</w:t>
      </w:r>
    </w:p>
    <w:p w14:paraId="65698FD3" w14:textId="77777777" w:rsidR="00303ECF" w:rsidRPr="00952DB0" w:rsidRDefault="00303ECF" w:rsidP="00303ECF">
      <w:pPr>
        <w:spacing w:after="120"/>
        <w:jc w:val="both"/>
        <w:rPr>
          <w:rFonts w:ascii="Arial" w:hAnsi="Arial" w:cs="Arial"/>
          <w:sz w:val="20"/>
          <w:szCs w:val="20"/>
        </w:rPr>
      </w:pPr>
    </w:p>
    <w:p w14:paraId="1DBF717D" w14:textId="569BED06" w:rsidR="0065678D" w:rsidRPr="00952DB0" w:rsidRDefault="0065678D" w:rsidP="005E419C">
      <w:pPr>
        <w:pStyle w:val="Zhlav"/>
        <w:spacing w:after="240"/>
        <w:jc w:val="both"/>
        <w:rPr>
          <w:rFonts w:ascii="Arial" w:hAnsi="Arial" w:cs="Arial"/>
          <w:sz w:val="20"/>
          <w:szCs w:val="20"/>
        </w:rPr>
      </w:pPr>
      <w:r w:rsidRPr="00952DB0">
        <w:rPr>
          <w:rFonts w:ascii="Arial" w:hAnsi="Arial" w:cs="Arial"/>
          <w:sz w:val="20"/>
          <w:szCs w:val="20"/>
        </w:rPr>
        <w:t xml:space="preserve">Smluvní strany se dohodly, že jejich závazkový vztah se řídí </w:t>
      </w:r>
      <w:r w:rsidRPr="00952DB0">
        <w:rPr>
          <w:rFonts w:ascii="Arial" w:hAnsi="Arial" w:cs="Arial"/>
          <w:b/>
          <w:sz w:val="20"/>
          <w:szCs w:val="20"/>
        </w:rPr>
        <w:t>§ 2079 a násl. zákona č.</w:t>
      </w:r>
      <w:r w:rsidR="00FB6DDC" w:rsidRPr="00952DB0">
        <w:rPr>
          <w:rFonts w:ascii="Arial" w:hAnsi="Arial" w:cs="Arial"/>
          <w:b/>
          <w:sz w:val="20"/>
          <w:szCs w:val="20"/>
        </w:rPr>
        <w:t> </w:t>
      </w:r>
      <w:r w:rsidRPr="00952DB0">
        <w:rPr>
          <w:rFonts w:ascii="Arial" w:hAnsi="Arial" w:cs="Arial"/>
          <w:b/>
          <w:sz w:val="20"/>
          <w:szCs w:val="20"/>
        </w:rPr>
        <w:t xml:space="preserve">89/2012 Sb., občanského zákoníku (dále jen „OZ“) </w:t>
      </w:r>
      <w:r w:rsidRPr="00952DB0">
        <w:rPr>
          <w:rFonts w:ascii="Arial" w:hAnsi="Arial" w:cs="Arial"/>
          <w:sz w:val="20"/>
          <w:szCs w:val="20"/>
        </w:rPr>
        <w:t>a za účelem realizace nákupu zboží</w:t>
      </w:r>
      <w:r w:rsidR="00FB6DDC" w:rsidRPr="00952DB0">
        <w:rPr>
          <w:rFonts w:ascii="Arial" w:hAnsi="Arial" w:cs="Arial"/>
          <w:sz w:val="20"/>
          <w:szCs w:val="20"/>
        </w:rPr>
        <w:t xml:space="preserve"> </w:t>
      </w:r>
      <w:r w:rsidRPr="00952DB0">
        <w:rPr>
          <w:rFonts w:ascii="Arial" w:hAnsi="Arial" w:cs="Arial"/>
          <w:sz w:val="20"/>
          <w:szCs w:val="20"/>
        </w:rPr>
        <w:t xml:space="preserve">definovaného v této </w:t>
      </w:r>
      <w:r w:rsidR="00406A88" w:rsidRPr="00952DB0">
        <w:rPr>
          <w:rFonts w:ascii="Arial" w:hAnsi="Arial" w:cs="Arial"/>
          <w:sz w:val="20"/>
          <w:szCs w:val="20"/>
        </w:rPr>
        <w:t xml:space="preserve">kupní </w:t>
      </w:r>
      <w:r w:rsidRPr="00952DB0">
        <w:rPr>
          <w:rFonts w:ascii="Arial" w:hAnsi="Arial" w:cs="Arial"/>
          <w:sz w:val="20"/>
          <w:szCs w:val="20"/>
        </w:rPr>
        <w:t>smlouvě n</w:t>
      </w:r>
      <w:r w:rsidR="00406A88" w:rsidRPr="00952DB0">
        <w:rPr>
          <w:rFonts w:ascii="Arial" w:hAnsi="Arial" w:cs="Arial"/>
          <w:sz w:val="20"/>
          <w:szCs w:val="20"/>
        </w:rPr>
        <w:t>a</w:t>
      </w:r>
      <w:r w:rsidRPr="00952DB0">
        <w:rPr>
          <w:rFonts w:ascii="Arial" w:hAnsi="Arial" w:cs="Arial"/>
          <w:sz w:val="20"/>
          <w:szCs w:val="20"/>
        </w:rPr>
        <w:t>vaz</w:t>
      </w:r>
      <w:r w:rsidR="00406A88" w:rsidRPr="00952DB0">
        <w:rPr>
          <w:rFonts w:ascii="Arial" w:hAnsi="Arial" w:cs="Arial"/>
          <w:sz w:val="20"/>
          <w:szCs w:val="20"/>
        </w:rPr>
        <w:t>ující</w:t>
      </w:r>
      <w:r w:rsidRPr="00952DB0">
        <w:rPr>
          <w:rFonts w:ascii="Arial" w:hAnsi="Arial" w:cs="Arial"/>
          <w:sz w:val="20"/>
          <w:szCs w:val="20"/>
        </w:rPr>
        <w:t xml:space="preserve"> na výběr nejvhodnější nabídky v rámci veřejné zakázky s názvem </w:t>
      </w:r>
      <w:r w:rsidRPr="00952DB0">
        <w:rPr>
          <w:rFonts w:ascii="Arial" w:hAnsi="Arial" w:cs="Arial"/>
          <w:b/>
          <w:sz w:val="20"/>
          <w:szCs w:val="20"/>
        </w:rPr>
        <w:t>„</w:t>
      </w:r>
      <w:r w:rsidR="00343477" w:rsidRPr="00343477">
        <w:rPr>
          <w:rFonts w:ascii="Arial" w:hAnsi="Arial" w:cs="Arial"/>
          <w:b/>
          <w:sz w:val="20"/>
          <w:szCs w:val="20"/>
        </w:rPr>
        <w:t>Technologická vozidla (6 ks)</w:t>
      </w:r>
      <w:ins w:id="0" w:author="Plesingerová Martina" w:date="2024-09-09T11:00:00Z">
        <w:r w:rsidR="00604138">
          <w:rPr>
            <w:rFonts w:ascii="Arial" w:hAnsi="Arial" w:cs="Arial"/>
            <w:b/>
            <w:sz w:val="20"/>
            <w:szCs w:val="20"/>
          </w:rPr>
          <w:t xml:space="preserve"> -</w:t>
        </w:r>
      </w:ins>
      <w:del w:id="1" w:author="Plesingerová Martina" w:date="2024-09-09T11:00:00Z">
        <w:r w:rsidR="005E419C" w:rsidRPr="00952DB0" w:rsidDel="00604138">
          <w:rPr>
            <w:rFonts w:ascii="Arial" w:hAnsi="Arial" w:cs="Arial"/>
            <w:b/>
            <w:sz w:val="20"/>
            <w:szCs w:val="20"/>
          </w:rPr>
          <w:delText xml:space="preserve">, </w:delText>
        </w:r>
      </w:del>
      <w:r w:rsidR="004A696B" w:rsidRPr="00952DB0">
        <w:rPr>
          <w:rFonts w:ascii="Arial" w:hAnsi="Arial" w:cs="Arial"/>
          <w:b/>
          <w:sz w:val="20"/>
          <w:szCs w:val="20"/>
        </w:rPr>
        <w:t>Část 4 Dodávka technologického vozidla nad 5t s double kabi</w:t>
      </w:r>
      <w:r w:rsidR="00A5674A" w:rsidRPr="00952DB0">
        <w:rPr>
          <w:rFonts w:ascii="Arial" w:hAnsi="Arial" w:cs="Arial"/>
          <w:b/>
          <w:sz w:val="20"/>
          <w:szCs w:val="20"/>
        </w:rPr>
        <w:t>nou a se skříňovou nástavbou</w:t>
      </w:r>
      <w:r w:rsidRPr="00952DB0">
        <w:rPr>
          <w:rFonts w:ascii="Arial" w:hAnsi="Arial" w:cs="Arial"/>
          <w:b/>
          <w:sz w:val="20"/>
          <w:szCs w:val="20"/>
        </w:rPr>
        <w:t>“</w:t>
      </w:r>
      <w:r w:rsidRPr="00952DB0">
        <w:rPr>
          <w:rFonts w:ascii="Arial" w:hAnsi="Arial" w:cs="Arial"/>
          <w:sz w:val="20"/>
          <w:szCs w:val="20"/>
        </w:rPr>
        <w:t xml:space="preserve"> uzavírají níže uvedeného dne, měsíce a</w:t>
      </w:r>
      <w:r w:rsidR="0050210B" w:rsidRPr="00952DB0">
        <w:rPr>
          <w:rFonts w:ascii="Arial" w:hAnsi="Arial" w:cs="Arial"/>
          <w:sz w:val="20"/>
          <w:szCs w:val="20"/>
        </w:rPr>
        <w:t> </w:t>
      </w:r>
      <w:r w:rsidRPr="00952DB0">
        <w:rPr>
          <w:rFonts w:ascii="Arial" w:hAnsi="Arial" w:cs="Arial"/>
          <w:sz w:val="20"/>
          <w:szCs w:val="20"/>
        </w:rPr>
        <w:t xml:space="preserve">roku tuto </w:t>
      </w:r>
    </w:p>
    <w:p w14:paraId="54718819" w14:textId="77777777" w:rsidR="0065678D" w:rsidRPr="00952DB0" w:rsidRDefault="0065678D" w:rsidP="00303ECF">
      <w:pPr>
        <w:spacing w:after="120"/>
        <w:jc w:val="center"/>
        <w:rPr>
          <w:rFonts w:ascii="Arial" w:hAnsi="Arial" w:cs="Arial"/>
          <w:b/>
          <w:sz w:val="20"/>
          <w:szCs w:val="20"/>
        </w:rPr>
      </w:pPr>
      <w:r w:rsidRPr="00952DB0">
        <w:rPr>
          <w:rFonts w:ascii="Arial" w:hAnsi="Arial" w:cs="Arial"/>
          <w:b/>
          <w:sz w:val="20"/>
          <w:szCs w:val="20"/>
        </w:rPr>
        <w:t>Kupní smlouvu (dále jen „smlouva“),</w:t>
      </w:r>
    </w:p>
    <w:p w14:paraId="227F100F" w14:textId="77777777" w:rsidR="0065678D" w:rsidRPr="00952DB0" w:rsidRDefault="0065678D" w:rsidP="00303ECF">
      <w:pPr>
        <w:spacing w:after="120"/>
        <w:jc w:val="both"/>
        <w:rPr>
          <w:rFonts w:ascii="Arial" w:hAnsi="Arial" w:cs="Arial"/>
          <w:sz w:val="20"/>
          <w:szCs w:val="20"/>
        </w:rPr>
      </w:pPr>
      <w:r w:rsidRPr="00952DB0">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952DB0"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952DB0"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2</w:t>
      </w:r>
    </w:p>
    <w:p w14:paraId="7EDE1015" w14:textId="77777777" w:rsidR="003549B0" w:rsidRPr="00952DB0"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Předmět plnění</w:t>
      </w:r>
    </w:p>
    <w:p w14:paraId="281BE93F" w14:textId="7DF2DEE6" w:rsidR="00D03B2F" w:rsidRPr="00952DB0"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Předmětem plnění dle této smlouvy je závazek prodávajícího odevzdat kupujícímu v místě plnění </w:t>
      </w:r>
      <w:r w:rsidR="008B08A8" w:rsidRPr="00952DB0">
        <w:rPr>
          <w:rFonts w:ascii="Arial" w:eastAsia="Times New Roman" w:hAnsi="Arial" w:cs="Arial"/>
          <w:b/>
          <w:sz w:val="20"/>
          <w:szCs w:val="20"/>
          <w:lang w:eastAsia="cs-CZ"/>
        </w:rPr>
        <w:t>1</w:t>
      </w:r>
      <w:r w:rsidRPr="00952DB0">
        <w:rPr>
          <w:rFonts w:ascii="Arial" w:eastAsia="Times New Roman" w:hAnsi="Arial" w:cs="Arial"/>
          <w:b/>
          <w:sz w:val="20"/>
          <w:szCs w:val="20"/>
          <w:lang w:eastAsia="cs-CZ"/>
        </w:rPr>
        <w:t xml:space="preserve"> </w:t>
      </w:r>
      <w:r w:rsidR="005E419C" w:rsidRPr="00952DB0">
        <w:rPr>
          <w:rFonts w:ascii="Arial" w:eastAsia="Times New Roman" w:hAnsi="Arial" w:cs="Arial"/>
          <w:b/>
          <w:sz w:val="20"/>
          <w:szCs w:val="20"/>
          <w:lang w:eastAsia="cs-CZ"/>
        </w:rPr>
        <w:t xml:space="preserve">technologické vozidlo </w:t>
      </w:r>
      <w:r w:rsidR="004A696B" w:rsidRPr="00952DB0">
        <w:rPr>
          <w:rFonts w:ascii="Arial" w:hAnsi="Arial" w:cs="Arial"/>
          <w:b/>
          <w:sz w:val="20"/>
          <w:szCs w:val="20"/>
        </w:rPr>
        <w:t>nad 5t s double kabinou a se skříňovou nástavbou</w:t>
      </w:r>
      <w:r w:rsidR="00AF3260" w:rsidRPr="00952DB0">
        <w:rPr>
          <w:rFonts w:ascii="Arial" w:eastAsia="Times New Roman" w:hAnsi="Arial" w:cs="Arial"/>
          <w:sz w:val="20"/>
          <w:szCs w:val="20"/>
          <w:lang w:eastAsia="cs-CZ"/>
        </w:rPr>
        <w:t>:</w:t>
      </w:r>
    </w:p>
    <w:p w14:paraId="51CFD3DA" w14:textId="77777777" w:rsidR="00D03B2F" w:rsidRPr="00952DB0"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952DB0">
        <w:rPr>
          <w:rFonts w:ascii="Arial" w:eastAsia="Times New Roman" w:hAnsi="Arial" w:cs="Arial"/>
          <w:b/>
          <w:color w:val="FF0000"/>
          <w:sz w:val="20"/>
          <w:szCs w:val="20"/>
          <w:lang w:eastAsia="cs-CZ"/>
        </w:rPr>
        <w:t>Výrobce</w:t>
      </w:r>
      <w:r w:rsidR="00D03B2F" w:rsidRPr="00952DB0">
        <w:rPr>
          <w:rFonts w:ascii="Arial" w:eastAsia="Times New Roman" w:hAnsi="Arial" w:cs="Arial"/>
          <w:b/>
          <w:color w:val="FF0000"/>
          <w:sz w:val="20"/>
          <w:szCs w:val="20"/>
          <w:lang w:eastAsia="cs-CZ"/>
        </w:rPr>
        <w:t>:</w:t>
      </w:r>
      <w:r w:rsidR="00D03B2F" w:rsidRPr="00952DB0">
        <w:rPr>
          <w:rFonts w:ascii="Arial" w:eastAsia="Times New Roman" w:hAnsi="Arial" w:cs="Arial"/>
          <w:color w:val="FF0000"/>
          <w:sz w:val="20"/>
          <w:szCs w:val="20"/>
          <w:lang w:eastAsia="cs-CZ"/>
        </w:rPr>
        <w:tab/>
      </w:r>
    </w:p>
    <w:p w14:paraId="2CFF345A" w14:textId="77777777" w:rsidR="00D03B2F" w:rsidRPr="00952DB0"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 xml:space="preserve">Typ: </w:t>
      </w:r>
    </w:p>
    <w:p w14:paraId="55883896" w14:textId="464AD1EB" w:rsidR="003549B0" w:rsidRPr="00952DB0" w:rsidRDefault="00121D42" w:rsidP="00303ECF">
      <w:pPr>
        <w:spacing w:before="120" w:after="120" w:line="240" w:lineRule="auto"/>
        <w:ind w:left="709"/>
        <w:jc w:val="both"/>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podle </w:t>
      </w:r>
      <w:r w:rsidR="008621FD" w:rsidRPr="00952DB0">
        <w:rPr>
          <w:rFonts w:ascii="Arial" w:eastAsia="Times New Roman" w:hAnsi="Arial" w:cs="Arial"/>
          <w:sz w:val="20"/>
          <w:szCs w:val="20"/>
          <w:lang w:eastAsia="cs-CZ"/>
        </w:rPr>
        <w:t xml:space="preserve">technických parametrů a </w:t>
      </w:r>
      <w:r w:rsidR="003549B0" w:rsidRPr="00952DB0">
        <w:rPr>
          <w:rFonts w:ascii="Arial" w:eastAsia="Times New Roman" w:hAnsi="Arial" w:cs="Arial"/>
          <w:sz w:val="20"/>
          <w:szCs w:val="20"/>
          <w:lang w:eastAsia="cs-CZ"/>
        </w:rPr>
        <w:t>specifikace uvedené v </w:t>
      </w:r>
      <w:r w:rsidR="002B7313">
        <w:rPr>
          <w:rFonts w:ascii="Arial" w:eastAsia="Times New Roman" w:hAnsi="Arial" w:cs="Arial"/>
          <w:b/>
          <w:sz w:val="20"/>
          <w:szCs w:val="20"/>
          <w:lang w:eastAsia="cs-CZ"/>
        </w:rPr>
        <w:t>příloze</w:t>
      </w:r>
      <w:r w:rsidR="003549B0" w:rsidRPr="00952DB0">
        <w:rPr>
          <w:rFonts w:ascii="Arial" w:eastAsia="Times New Roman" w:hAnsi="Arial" w:cs="Arial"/>
          <w:b/>
          <w:sz w:val="20"/>
          <w:szCs w:val="20"/>
          <w:lang w:eastAsia="cs-CZ"/>
        </w:rPr>
        <w:t xml:space="preserve"> </w:t>
      </w:r>
      <w:r w:rsidR="002B7313">
        <w:rPr>
          <w:rFonts w:ascii="Arial" w:eastAsia="Times New Roman" w:hAnsi="Arial" w:cs="Arial"/>
          <w:b/>
          <w:sz w:val="20"/>
          <w:szCs w:val="20"/>
          <w:lang w:eastAsia="cs-CZ"/>
        </w:rPr>
        <w:t>A2</w:t>
      </w:r>
      <w:r w:rsidR="008D0D3F" w:rsidRPr="00952DB0">
        <w:rPr>
          <w:rFonts w:ascii="Arial" w:eastAsia="Times New Roman" w:hAnsi="Arial" w:cs="Arial"/>
          <w:b/>
          <w:sz w:val="20"/>
          <w:szCs w:val="20"/>
          <w:lang w:eastAsia="cs-CZ"/>
        </w:rPr>
        <w:t xml:space="preserve"> </w:t>
      </w:r>
      <w:r w:rsidR="003549B0" w:rsidRPr="00952DB0">
        <w:rPr>
          <w:rFonts w:ascii="Arial" w:eastAsia="Times New Roman" w:hAnsi="Arial" w:cs="Arial"/>
          <w:sz w:val="20"/>
          <w:szCs w:val="20"/>
          <w:lang w:eastAsia="cs-CZ"/>
        </w:rPr>
        <w:t>této smlouvy (dále jen zboží).</w:t>
      </w:r>
    </w:p>
    <w:p w14:paraId="65EFAECD" w14:textId="77777777" w:rsidR="003549B0" w:rsidRPr="00952DB0" w:rsidRDefault="001E1758" w:rsidP="0092010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lastRenderedPageBreak/>
        <w:t>Prodávající je povinen při odevzdání zboží předat kupujícímu doklady, nezbytné k</w:t>
      </w:r>
      <w:r w:rsidR="00FB6DDC" w:rsidRPr="00952DB0">
        <w:rPr>
          <w:rFonts w:ascii="Arial" w:eastAsia="Times New Roman" w:hAnsi="Arial" w:cs="Arial"/>
          <w:sz w:val="20"/>
          <w:szCs w:val="20"/>
          <w:lang w:eastAsia="cs-CZ"/>
        </w:rPr>
        <w:t> </w:t>
      </w:r>
      <w:r w:rsidRPr="00952DB0">
        <w:rPr>
          <w:rFonts w:ascii="Arial" w:eastAsia="Times New Roman" w:hAnsi="Arial" w:cs="Arial"/>
          <w:sz w:val="20"/>
          <w:szCs w:val="20"/>
          <w:lang w:eastAsia="cs-CZ"/>
        </w:rPr>
        <w:t xml:space="preserve">převzetí a užívání zboží dle § 2094 </w:t>
      </w:r>
      <w:r w:rsidR="008F2F2D" w:rsidRPr="00952DB0">
        <w:rPr>
          <w:rFonts w:ascii="Arial" w:eastAsia="Times New Roman" w:hAnsi="Arial" w:cs="Arial"/>
          <w:sz w:val="20"/>
          <w:szCs w:val="20"/>
          <w:lang w:eastAsia="cs-CZ"/>
        </w:rPr>
        <w:t>OZ</w:t>
      </w:r>
      <w:r w:rsidRPr="00952DB0" w:rsidDel="00105FE3">
        <w:rPr>
          <w:rFonts w:ascii="Arial" w:eastAsia="Times New Roman" w:hAnsi="Arial" w:cs="Arial"/>
          <w:sz w:val="20"/>
          <w:szCs w:val="20"/>
          <w:lang w:eastAsia="cs-CZ"/>
        </w:rPr>
        <w:t xml:space="preserve"> </w:t>
      </w:r>
      <w:r w:rsidRPr="00952DB0">
        <w:rPr>
          <w:rFonts w:ascii="Arial" w:eastAsia="Times New Roman" w:hAnsi="Arial" w:cs="Arial"/>
          <w:sz w:val="20"/>
          <w:szCs w:val="20"/>
          <w:lang w:eastAsia="cs-CZ"/>
        </w:rPr>
        <w:t>a to v českém jazyce</w:t>
      </w:r>
      <w:r w:rsidR="008621FD" w:rsidRPr="00952DB0">
        <w:rPr>
          <w:rFonts w:ascii="Arial" w:eastAsia="Times New Roman" w:hAnsi="Arial" w:cs="Arial"/>
          <w:sz w:val="20"/>
          <w:szCs w:val="20"/>
          <w:lang w:eastAsia="cs-CZ"/>
        </w:rPr>
        <w:t xml:space="preserve"> (</w:t>
      </w:r>
      <w:r w:rsidR="00B46049" w:rsidRPr="00952DB0">
        <w:rPr>
          <w:rFonts w:ascii="Arial" w:eastAsia="Times New Roman" w:hAnsi="Arial" w:cs="Arial"/>
          <w:color w:val="000000"/>
          <w:sz w:val="20"/>
          <w:szCs w:val="20"/>
          <w:lang w:eastAsia="cs-CZ"/>
        </w:rPr>
        <w:t xml:space="preserve">návod k obsluze a údržbě v tištěné a elektronické verzi, </w:t>
      </w:r>
      <w:r w:rsidR="008621FD" w:rsidRPr="00952DB0">
        <w:rPr>
          <w:rFonts w:ascii="Arial" w:eastAsia="Times New Roman" w:hAnsi="Arial" w:cs="Arial"/>
          <w:sz w:val="20"/>
          <w:szCs w:val="20"/>
          <w:lang w:eastAsia="cs-CZ"/>
        </w:rPr>
        <w:t>prohlášení o shodě</w:t>
      </w:r>
      <w:r w:rsidR="006055BE" w:rsidRPr="00952DB0">
        <w:rPr>
          <w:rFonts w:ascii="Arial" w:eastAsia="Times New Roman" w:hAnsi="Arial" w:cs="Arial"/>
          <w:sz w:val="20"/>
          <w:szCs w:val="20"/>
          <w:lang w:eastAsia="cs-CZ"/>
        </w:rPr>
        <w:t xml:space="preserve"> atd.</w:t>
      </w:r>
      <w:r w:rsidR="008621FD" w:rsidRPr="00952DB0">
        <w:rPr>
          <w:rFonts w:ascii="Arial" w:eastAsia="Times New Roman" w:hAnsi="Arial" w:cs="Arial"/>
          <w:sz w:val="20"/>
          <w:szCs w:val="20"/>
          <w:lang w:eastAsia="cs-CZ"/>
        </w:rPr>
        <w:t>)</w:t>
      </w:r>
      <w:r w:rsidRPr="00952DB0">
        <w:rPr>
          <w:rFonts w:ascii="Arial" w:eastAsia="Times New Roman" w:hAnsi="Arial" w:cs="Arial"/>
          <w:sz w:val="20"/>
          <w:szCs w:val="20"/>
          <w:lang w:eastAsia="cs-CZ"/>
        </w:rPr>
        <w:t>.</w:t>
      </w:r>
      <w:r w:rsidR="003549B0" w:rsidRPr="00952DB0">
        <w:rPr>
          <w:rFonts w:ascii="Arial" w:eastAsia="Times New Roman" w:hAnsi="Arial" w:cs="Arial"/>
          <w:sz w:val="20"/>
          <w:szCs w:val="20"/>
          <w:lang w:eastAsia="cs-CZ"/>
        </w:rPr>
        <w:t xml:space="preserve"> </w:t>
      </w:r>
    </w:p>
    <w:p w14:paraId="3711E649" w14:textId="77777777" w:rsidR="003549B0" w:rsidRPr="00952DB0" w:rsidRDefault="003549B0" w:rsidP="00920106">
      <w:pPr>
        <w:numPr>
          <w:ilvl w:val="0"/>
          <w:numId w:val="5"/>
        </w:numPr>
        <w:overflowPunct w:val="0"/>
        <w:autoSpaceDE w:val="0"/>
        <w:autoSpaceDN w:val="0"/>
        <w:adjustRightInd w:val="0"/>
        <w:spacing w:before="120"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Prodávající prohlašuje, že dodané zboží je nové a nepoužívané,</w:t>
      </w:r>
      <w:r w:rsidR="00875DEE" w:rsidRPr="00952DB0">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952DB0">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952DB0"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Předmětem této smlouvy je též</w:t>
      </w:r>
      <w:r w:rsidR="005E419C" w:rsidRPr="00952DB0">
        <w:rPr>
          <w:rFonts w:ascii="Arial" w:eastAsia="Times New Roman" w:hAnsi="Arial" w:cs="Arial"/>
          <w:sz w:val="20"/>
          <w:szCs w:val="20"/>
          <w:lang w:eastAsia="cs-CZ"/>
        </w:rPr>
        <w:t xml:space="preserve"> </w:t>
      </w:r>
      <w:r w:rsidR="00A451E6" w:rsidRPr="00952DB0">
        <w:rPr>
          <w:rFonts w:ascii="Arial" w:eastAsia="Times New Roman" w:hAnsi="Arial" w:cs="Arial"/>
          <w:sz w:val="20"/>
          <w:szCs w:val="20"/>
          <w:lang w:eastAsia="cs-CZ"/>
        </w:rPr>
        <w:t xml:space="preserve">uvedení </w:t>
      </w:r>
      <w:r w:rsidR="005E419C" w:rsidRPr="00952DB0">
        <w:rPr>
          <w:rFonts w:ascii="Arial" w:eastAsia="Times New Roman" w:hAnsi="Arial" w:cs="Arial"/>
          <w:sz w:val="20"/>
          <w:szCs w:val="20"/>
          <w:lang w:eastAsia="cs-CZ"/>
        </w:rPr>
        <w:t>vozidla</w:t>
      </w:r>
      <w:r w:rsidR="00A451E6" w:rsidRPr="00952DB0">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952DB0">
        <w:rPr>
          <w:rFonts w:ascii="Arial" w:eastAsia="Times New Roman" w:hAnsi="Arial" w:cs="Arial"/>
          <w:sz w:val="20"/>
          <w:szCs w:val="20"/>
          <w:lang w:eastAsia="cs-CZ"/>
        </w:rPr>
        <w:t>kupujícího</w:t>
      </w:r>
      <w:r w:rsidR="00A451E6" w:rsidRPr="00952DB0">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952DB0"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Předmětem této smlouvy je též </w:t>
      </w:r>
      <w:r w:rsidR="00797052" w:rsidRPr="00952DB0">
        <w:rPr>
          <w:rFonts w:ascii="Arial" w:eastAsia="Times New Roman" w:hAnsi="Arial" w:cs="Arial"/>
          <w:sz w:val="20"/>
          <w:szCs w:val="20"/>
          <w:lang w:eastAsia="cs-CZ"/>
        </w:rPr>
        <w:t xml:space="preserve">závazek kupujícího zaplatit za zboží cenu dle </w:t>
      </w:r>
      <w:r w:rsidR="00797052" w:rsidRPr="00952DB0">
        <w:rPr>
          <w:rFonts w:ascii="Arial" w:eastAsia="Times New Roman" w:hAnsi="Arial" w:cs="Arial"/>
          <w:b/>
          <w:sz w:val="20"/>
          <w:szCs w:val="20"/>
          <w:lang w:eastAsia="cs-CZ"/>
        </w:rPr>
        <w:t>čl. 3</w:t>
      </w:r>
      <w:r w:rsidR="00797052" w:rsidRPr="00952DB0">
        <w:rPr>
          <w:rFonts w:ascii="Arial" w:eastAsia="Times New Roman" w:hAnsi="Arial" w:cs="Arial"/>
          <w:sz w:val="20"/>
          <w:szCs w:val="20"/>
          <w:lang w:eastAsia="cs-CZ"/>
        </w:rPr>
        <w:t xml:space="preserve"> této smlouvy.</w:t>
      </w:r>
    </w:p>
    <w:p w14:paraId="1BB47D4A" w14:textId="77777777" w:rsidR="003549B0" w:rsidRPr="00952DB0"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952DB0">
        <w:rPr>
          <w:rFonts w:ascii="Arial" w:eastAsia="Times New Roman" w:hAnsi="Arial" w:cs="Arial"/>
          <w:b/>
          <w:sz w:val="20"/>
          <w:szCs w:val="20"/>
          <w:lang w:val="x-none" w:eastAsia="cs-CZ"/>
        </w:rPr>
        <w:t>Článek 3</w:t>
      </w:r>
    </w:p>
    <w:p w14:paraId="76372DBC" w14:textId="77777777" w:rsidR="003549B0" w:rsidRPr="00952DB0"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52DB0">
        <w:rPr>
          <w:rFonts w:ascii="Arial" w:eastAsia="Times New Roman" w:hAnsi="Arial" w:cs="Arial"/>
          <w:b/>
          <w:sz w:val="20"/>
          <w:szCs w:val="20"/>
          <w:lang w:val="x-none" w:eastAsia="cs-CZ"/>
        </w:rPr>
        <w:t>Cena za plnění</w:t>
      </w:r>
    </w:p>
    <w:p w14:paraId="3DE28BCB" w14:textId="77777777" w:rsidR="003549B0" w:rsidRPr="00952DB0"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952DB0">
        <w:rPr>
          <w:rFonts w:ascii="Arial" w:eastAsia="Times New Roman" w:hAnsi="Arial" w:cs="Arial"/>
          <w:sz w:val="20"/>
          <w:szCs w:val="20"/>
          <w:lang w:eastAsia="cs-CZ"/>
        </w:rPr>
        <w:t xml:space="preserve">Celkový finanční objem plnění podle </w:t>
      </w:r>
      <w:r w:rsidRPr="00952DB0">
        <w:rPr>
          <w:rFonts w:ascii="Arial" w:eastAsia="Times New Roman" w:hAnsi="Arial" w:cs="Arial"/>
          <w:b/>
          <w:sz w:val="20"/>
          <w:szCs w:val="20"/>
          <w:lang w:eastAsia="cs-CZ"/>
        </w:rPr>
        <w:t>čl. 2</w:t>
      </w:r>
      <w:r w:rsidRPr="00952DB0">
        <w:rPr>
          <w:rFonts w:ascii="Arial" w:eastAsia="Times New Roman" w:hAnsi="Arial" w:cs="Arial"/>
          <w:sz w:val="20"/>
          <w:szCs w:val="20"/>
          <w:lang w:eastAsia="cs-CZ"/>
        </w:rPr>
        <w:t xml:space="preserve"> této kupní smlouvy činí</w:t>
      </w:r>
      <w:r w:rsidRPr="00952DB0">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952DB0" w14:paraId="0FB69207" w14:textId="77777777" w:rsidTr="003A6A8D">
        <w:tc>
          <w:tcPr>
            <w:tcW w:w="5245" w:type="dxa"/>
          </w:tcPr>
          <w:p w14:paraId="3719C662" w14:textId="77777777" w:rsidR="00011DAF" w:rsidRPr="00952DB0"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Celková cena plnění bez DPH</w:t>
            </w:r>
          </w:p>
        </w:tc>
        <w:tc>
          <w:tcPr>
            <w:tcW w:w="1418" w:type="dxa"/>
          </w:tcPr>
          <w:p w14:paraId="72DC7D0F" w14:textId="77777777" w:rsidR="00011DAF" w:rsidRPr="00952DB0" w:rsidRDefault="00011DAF" w:rsidP="00DB461A">
            <w:pPr>
              <w:keepNext/>
              <w:spacing w:after="120" w:line="240" w:lineRule="auto"/>
              <w:jc w:val="right"/>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 Kč</w:t>
            </w:r>
          </w:p>
        </w:tc>
      </w:tr>
      <w:tr w:rsidR="00011DAF" w:rsidRPr="00952DB0" w14:paraId="3865CB85" w14:textId="77777777" w:rsidTr="003A6A8D">
        <w:tc>
          <w:tcPr>
            <w:tcW w:w="5245" w:type="dxa"/>
            <w:vAlign w:val="center"/>
          </w:tcPr>
          <w:p w14:paraId="6A0CC778" w14:textId="77777777" w:rsidR="00011DAF" w:rsidRPr="00952DB0"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952DB0">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952DB0" w:rsidRDefault="00011DAF" w:rsidP="00DB461A">
            <w:pPr>
              <w:keepNext/>
              <w:spacing w:after="120" w:line="240" w:lineRule="auto"/>
              <w:jc w:val="right"/>
              <w:rPr>
                <w:rFonts w:ascii="Arial" w:eastAsia="Times New Roman" w:hAnsi="Arial" w:cs="Arial"/>
                <w:color w:val="FF0000"/>
                <w:sz w:val="20"/>
                <w:szCs w:val="20"/>
                <w:lang w:eastAsia="cs-CZ"/>
              </w:rPr>
            </w:pPr>
            <w:r w:rsidRPr="00952DB0">
              <w:rPr>
                <w:rFonts w:ascii="Arial" w:eastAsia="Times New Roman" w:hAnsi="Arial" w:cs="Arial"/>
                <w:color w:val="FF0000"/>
                <w:sz w:val="20"/>
                <w:szCs w:val="20"/>
                <w:lang w:eastAsia="cs-CZ"/>
              </w:rPr>
              <w:t>… Kč</w:t>
            </w:r>
          </w:p>
        </w:tc>
      </w:tr>
      <w:tr w:rsidR="00011DAF" w:rsidRPr="00952DB0" w14:paraId="665FC4D0" w14:textId="77777777" w:rsidTr="003A6A8D">
        <w:tc>
          <w:tcPr>
            <w:tcW w:w="5245" w:type="dxa"/>
          </w:tcPr>
          <w:p w14:paraId="343D6ECE" w14:textId="2F9E3291" w:rsidR="00011DAF" w:rsidRPr="00952DB0"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Celková cena</w:t>
            </w:r>
            <w:ins w:id="2" w:author="Plesingerová Martina" w:date="2024-09-09T12:48:00Z">
              <w:r w:rsidR="005E183F">
                <w:rPr>
                  <w:rFonts w:ascii="Arial" w:eastAsia="Times New Roman" w:hAnsi="Arial" w:cs="Arial"/>
                  <w:b/>
                  <w:color w:val="FF0000"/>
                  <w:sz w:val="20"/>
                  <w:szCs w:val="20"/>
                  <w:lang w:eastAsia="cs-CZ"/>
                </w:rPr>
                <w:t xml:space="preserve"> plnění</w:t>
              </w:r>
            </w:ins>
            <w:bookmarkStart w:id="3" w:name="_GoBack"/>
            <w:bookmarkEnd w:id="3"/>
            <w:r w:rsidRPr="00952DB0">
              <w:rPr>
                <w:rFonts w:ascii="Arial" w:eastAsia="Times New Roman" w:hAnsi="Arial" w:cs="Arial"/>
                <w:b/>
                <w:color w:val="FF0000"/>
                <w:sz w:val="20"/>
                <w:szCs w:val="20"/>
                <w:lang w:eastAsia="cs-CZ"/>
              </w:rPr>
              <w:t xml:space="preserve"> včetně DPH</w:t>
            </w:r>
          </w:p>
        </w:tc>
        <w:tc>
          <w:tcPr>
            <w:tcW w:w="1418" w:type="dxa"/>
          </w:tcPr>
          <w:p w14:paraId="33D0A53C" w14:textId="77777777" w:rsidR="00011DAF" w:rsidRPr="00952DB0" w:rsidRDefault="00011DAF" w:rsidP="00DB461A">
            <w:pPr>
              <w:keepNext/>
              <w:spacing w:after="120" w:line="240" w:lineRule="auto"/>
              <w:jc w:val="right"/>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 Kč</w:t>
            </w:r>
          </w:p>
        </w:tc>
      </w:tr>
    </w:tbl>
    <w:p w14:paraId="030E4D7D"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952DB0"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952DB0"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952DB0" w:rsidRDefault="003549B0" w:rsidP="008E4033">
      <w:pPr>
        <w:keepNext/>
        <w:spacing w:after="0" w:line="240" w:lineRule="auto"/>
        <w:jc w:val="center"/>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4</w:t>
      </w:r>
    </w:p>
    <w:p w14:paraId="1C1D944D" w14:textId="77777777" w:rsidR="003549B0" w:rsidRPr="00952DB0"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 xml:space="preserve">Místo plnění, </w:t>
      </w:r>
      <w:r w:rsidR="00875DEE" w:rsidRPr="00952DB0">
        <w:rPr>
          <w:rFonts w:ascii="Arial" w:eastAsia="Times New Roman" w:hAnsi="Arial" w:cs="Arial"/>
          <w:b/>
          <w:snapToGrid w:val="0"/>
          <w:sz w:val="20"/>
          <w:szCs w:val="20"/>
          <w:lang w:eastAsia="cs-CZ"/>
        </w:rPr>
        <w:t>odevzdání</w:t>
      </w:r>
      <w:r w:rsidR="00875DEE" w:rsidRPr="00952DB0">
        <w:rPr>
          <w:rFonts w:ascii="Arial" w:eastAsia="Times New Roman" w:hAnsi="Arial" w:cs="Arial"/>
          <w:b/>
          <w:snapToGrid w:val="0"/>
          <w:sz w:val="20"/>
          <w:szCs w:val="20"/>
          <w:lang w:val="x-none" w:eastAsia="cs-CZ"/>
        </w:rPr>
        <w:t xml:space="preserve"> </w:t>
      </w:r>
      <w:r w:rsidRPr="00952DB0">
        <w:rPr>
          <w:rFonts w:ascii="Arial" w:eastAsia="Times New Roman" w:hAnsi="Arial" w:cs="Arial"/>
          <w:b/>
          <w:snapToGrid w:val="0"/>
          <w:sz w:val="20"/>
          <w:szCs w:val="20"/>
          <w:lang w:val="x-none" w:eastAsia="cs-CZ"/>
        </w:rPr>
        <w:t>a převzetí zboží</w:t>
      </w:r>
    </w:p>
    <w:p w14:paraId="35CF02CC" w14:textId="2AFA69D9" w:rsidR="006C25BD" w:rsidRPr="00952DB0" w:rsidRDefault="008976D0" w:rsidP="00410A3E">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Míst</w:t>
      </w:r>
      <w:r w:rsidR="00D924F4" w:rsidRPr="00952DB0">
        <w:rPr>
          <w:rFonts w:ascii="Arial" w:eastAsia="Times New Roman" w:hAnsi="Arial" w:cs="Arial"/>
          <w:snapToGrid w:val="0"/>
          <w:color w:val="000000"/>
          <w:sz w:val="20"/>
          <w:szCs w:val="20"/>
          <w:lang w:eastAsia="cs-CZ"/>
        </w:rPr>
        <w:t>o</w:t>
      </w:r>
      <w:r w:rsidRPr="00952DB0">
        <w:rPr>
          <w:rFonts w:ascii="Arial" w:eastAsia="Times New Roman" w:hAnsi="Arial" w:cs="Arial"/>
          <w:snapToGrid w:val="0"/>
          <w:color w:val="000000"/>
          <w:sz w:val="20"/>
          <w:szCs w:val="20"/>
          <w:lang w:eastAsia="cs-CZ"/>
        </w:rPr>
        <w:t xml:space="preserve"> plnění:</w:t>
      </w:r>
      <w:r w:rsidR="00D924F4" w:rsidRPr="00952DB0">
        <w:rPr>
          <w:rFonts w:ascii="Arial" w:eastAsia="Times New Roman" w:hAnsi="Arial" w:cs="Arial"/>
          <w:snapToGrid w:val="0"/>
          <w:color w:val="000000"/>
          <w:sz w:val="20"/>
          <w:szCs w:val="20"/>
          <w:lang w:eastAsia="cs-CZ"/>
        </w:rPr>
        <w:t xml:space="preserve"> </w:t>
      </w:r>
      <w:r w:rsidR="00F754F0">
        <w:rPr>
          <w:rFonts w:ascii="Arial" w:eastAsia="Times New Roman" w:hAnsi="Arial" w:cs="Arial"/>
          <w:b/>
          <w:snapToGrid w:val="0"/>
          <w:sz w:val="20"/>
          <w:szCs w:val="20"/>
          <w:lang w:eastAsia="cs-CZ"/>
        </w:rPr>
        <w:t>Krajská správa a údržba silnic Vysočiny, příspěvková organizace,</w:t>
      </w:r>
      <w:r w:rsidR="00BF47E7">
        <w:rPr>
          <w:rFonts w:ascii="Arial" w:eastAsia="Times New Roman" w:hAnsi="Arial" w:cs="Arial"/>
          <w:b/>
          <w:snapToGrid w:val="0"/>
          <w:sz w:val="20"/>
          <w:szCs w:val="20"/>
          <w:lang w:eastAsia="cs-CZ"/>
        </w:rPr>
        <w:t xml:space="preserve"> Kosovská 16, 58601 Jihlava</w:t>
      </w:r>
      <w:r w:rsidR="00F754F0">
        <w:rPr>
          <w:rFonts w:ascii="Arial" w:eastAsia="Times New Roman" w:hAnsi="Arial" w:cs="Arial"/>
          <w:b/>
          <w:snapToGrid w:val="0"/>
          <w:sz w:val="20"/>
          <w:szCs w:val="20"/>
          <w:lang w:eastAsia="cs-CZ"/>
        </w:rPr>
        <w:t>.</w:t>
      </w:r>
    </w:p>
    <w:p w14:paraId="61AB281F" w14:textId="77777777"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w:t>
      </w:r>
      <w:r w:rsidRPr="00952DB0">
        <w:rPr>
          <w:rFonts w:ascii="Arial" w:eastAsia="Times New Roman" w:hAnsi="Arial" w:cs="Arial"/>
          <w:snapToGrid w:val="0"/>
          <w:color w:val="000000"/>
          <w:sz w:val="20"/>
          <w:szCs w:val="20"/>
          <w:lang w:eastAsia="cs-CZ"/>
        </w:rPr>
        <w:lastRenderedPageBreak/>
        <w:t xml:space="preserve">podepíše osoba pověřená převzetím zboží. Jedno vyhotovení zůstává kupujícímu, druhé vyhotovení prodávajícímu. </w:t>
      </w:r>
    </w:p>
    <w:p w14:paraId="7E2F0932" w14:textId="11FCCD59"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Osoby oprávněné jednat ve věcech předání a převzetí zboží za smluvní strany jsou uvedeny v </w:t>
      </w:r>
      <w:r w:rsidR="002B7313">
        <w:rPr>
          <w:rFonts w:ascii="Arial" w:eastAsia="Times New Roman" w:hAnsi="Arial" w:cs="Arial"/>
          <w:b/>
          <w:snapToGrid w:val="0"/>
          <w:color w:val="000000"/>
          <w:sz w:val="20"/>
          <w:szCs w:val="20"/>
          <w:lang w:eastAsia="cs-CZ"/>
        </w:rPr>
        <w:t>příloze A1</w:t>
      </w:r>
      <w:r w:rsidRPr="00952DB0">
        <w:rPr>
          <w:rFonts w:ascii="Arial" w:eastAsia="Times New Roman" w:hAnsi="Arial" w:cs="Arial"/>
          <w:snapToGrid w:val="0"/>
          <w:color w:val="000000"/>
          <w:sz w:val="20"/>
          <w:szCs w:val="20"/>
          <w:lang w:eastAsia="cs-CZ"/>
        </w:rPr>
        <w:t xml:space="preserve"> </w:t>
      </w:r>
      <w:r w:rsidRPr="00952DB0">
        <w:rPr>
          <w:rFonts w:ascii="Arial" w:eastAsia="Times New Roman" w:hAnsi="Arial" w:cs="Arial"/>
          <w:b/>
          <w:snapToGrid w:val="0"/>
          <w:color w:val="000000"/>
          <w:sz w:val="20"/>
          <w:szCs w:val="20"/>
          <w:lang w:eastAsia="cs-CZ"/>
        </w:rPr>
        <w:t>smlouvy</w:t>
      </w:r>
      <w:r w:rsidRPr="00952DB0">
        <w:rPr>
          <w:rFonts w:ascii="Arial" w:eastAsia="Times New Roman" w:hAnsi="Arial" w:cs="Arial"/>
          <w:snapToGrid w:val="0"/>
          <w:color w:val="000000"/>
          <w:sz w:val="20"/>
          <w:szCs w:val="20"/>
          <w:lang w:eastAsia="cs-CZ"/>
        </w:rPr>
        <w:t>.</w:t>
      </w:r>
    </w:p>
    <w:p w14:paraId="6D80BE7E" w14:textId="77777777"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952DB0"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952DB0"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952DB0">
        <w:rPr>
          <w:rFonts w:ascii="Arial" w:eastAsia="Times New Roman" w:hAnsi="Arial" w:cs="Arial"/>
          <w:b/>
          <w:snapToGrid w:val="0"/>
          <w:color w:val="000000"/>
          <w:sz w:val="20"/>
          <w:szCs w:val="20"/>
          <w:lang w:eastAsia="cs-CZ"/>
        </w:rPr>
        <w:t>Článek 5</w:t>
      </w:r>
    </w:p>
    <w:p w14:paraId="05D9DBB3" w14:textId="77777777" w:rsidR="003549B0" w:rsidRPr="00D77D08"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D77D08">
        <w:rPr>
          <w:rFonts w:ascii="Arial" w:eastAsia="Times New Roman" w:hAnsi="Arial" w:cs="Arial"/>
          <w:b/>
          <w:snapToGrid w:val="0"/>
          <w:color w:val="000000"/>
          <w:sz w:val="20"/>
          <w:szCs w:val="20"/>
          <w:lang w:eastAsia="cs-CZ"/>
        </w:rPr>
        <w:t>Doba plnění</w:t>
      </w:r>
    </w:p>
    <w:p w14:paraId="11CE26D1" w14:textId="7F898528" w:rsidR="00740646" w:rsidRPr="00952DB0" w:rsidRDefault="009237F9" w:rsidP="00410A3E">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D77D08">
        <w:rPr>
          <w:rFonts w:ascii="Arial" w:eastAsia="Times New Roman" w:hAnsi="Arial" w:cs="Arial"/>
          <w:snapToGrid w:val="0"/>
          <w:color w:val="000000"/>
          <w:sz w:val="20"/>
          <w:szCs w:val="20"/>
        </w:rPr>
        <w:t xml:space="preserve">Prodávající je povinen odevzdat zboží </w:t>
      </w:r>
      <w:r w:rsidR="003549B0" w:rsidRPr="00D77D08">
        <w:rPr>
          <w:rFonts w:ascii="Arial" w:eastAsia="Times New Roman" w:hAnsi="Arial" w:cs="Arial"/>
          <w:b/>
          <w:snapToGrid w:val="0"/>
          <w:color w:val="000000"/>
          <w:sz w:val="20"/>
          <w:szCs w:val="20"/>
        </w:rPr>
        <w:t>do</w:t>
      </w:r>
      <w:r w:rsidR="00182F47" w:rsidRPr="00D77D08">
        <w:rPr>
          <w:rFonts w:ascii="Arial" w:eastAsia="Times New Roman" w:hAnsi="Arial" w:cs="Arial"/>
          <w:b/>
          <w:snapToGrid w:val="0"/>
          <w:color w:val="000000"/>
          <w:sz w:val="20"/>
          <w:szCs w:val="20"/>
        </w:rPr>
        <w:t xml:space="preserve"> </w:t>
      </w:r>
      <w:r w:rsidR="00D77D08">
        <w:rPr>
          <w:rFonts w:ascii="Arial" w:eastAsia="Times New Roman" w:hAnsi="Arial" w:cs="Arial"/>
          <w:b/>
          <w:snapToGrid w:val="0"/>
          <w:color w:val="000000"/>
          <w:sz w:val="20"/>
          <w:szCs w:val="20"/>
          <w:lang w:val="cs-CZ"/>
        </w:rPr>
        <w:t>12</w:t>
      </w:r>
      <w:r w:rsidR="00183049" w:rsidRPr="00D77D08">
        <w:rPr>
          <w:rFonts w:ascii="Arial" w:eastAsia="Times New Roman" w:hAnsi="Arial" w:cs="Arial"/>
          <w:b/>
          <w:snapToGrid w:val="0"/>
          <w:color w:val="000000"/>
          <w:sz w:val="20"/>
          <w:szCs w:val="20"/>
        </w:rPr>
        <w:t xml:space="preserve"> měsíců</w:t>
      </w:r>
      <w:r w:rsidR="00183049" w:rsidRPr="00D77D08">
        <w:rPr>
          <w:rFonts w:ascii="Arial" w:eastAsia="Times New Roman" w:hAnsi="Arial" w:cs="Arial"/>
          <w:snapToGrid w:val="0"/>
          <w:color w:val="000000"/>
          <w:sz w:val="20"/>
          <w:szCs w:val="20"/>
        </w:rPr>
        <w:t xml:space="preserve"> od</w:t>
      </w:r>
      <w:r w:rsidR="00183049" w:rsidRPr="00952DB0">
        <w:rPr>
          <w:rFonts w:ascii="Arial" w:eastAsia="Times New Roman" w:hAnsi="Arial" w:cs="Arial"/>
          <w:snapToGrid w:val="0"/>
          <w:color w:val="000000"/>
          <w:sz w:val="20"/>
          <w:szCs w:val="20"/>
        </w:rPr>
        <w:t xml:space="preserve"> </w:t>
      </w:r>
      <w:r w:rsidR="00A10358" w:rsidRPr="00952DB0">
        <w:rPr>
          <w:rFonts w:ascii="Arial" w:eastAsia="Times New Roman" w:hAnsi="Arial" w:cs="Arial"/>
          <w:snapToGrid w:val="0"/>
          <w:color w:val="000000"/>
          <w:sz w:val="20"/>
          <w:szCs w:val="20"/>
          <w:lang w:val="cs-CZ"/>
        </w:rPr>
        <w:t>nabytí účinnosti smlouvy</w:t>
      </w:r>
      <w:r w:rsidR="00875DEE" w:rsidRPr="00952DB0">
        <w:rPr>
          <w:rFonts w:ascii="Arial" w:eastAsia="Times New Roman" w:hAnsi="Arial" w:cs="Arial"/>
          <w:snapToGrid w:val="0"/>
          <w:color w:val="000000"/>
          <w:sz w:val="20"/>
          <w:szCs w:val="20"/>
        </w:rPr>
        <w:t>.</w:t>
      </w:r>
      <w:r w:rsidR="00740646" w:rsidRPr="00952DB0">
        <w:rPr>
          <w:rFonts w:ascii="Arial" w:eastAsia="Times New Roman" w:hAnsi="Arial" w:cs="Arial"/>
          <w:sz w:val="20"/>
          <w:szCs w:val="20"/>
        </w:rPr>
        <w:t xml:space="preserve"> </w:t>
      </w:r>
    </w:p>
    <w:p w14:paraId="2CB3C9AA" w14:textId="77777777" w:rsidR="003549B0" w:rsidRPr="00952DB0" w:rsidRDefault="00740646" w:rsidP="00410A3E">
      <w:pPr>
        <w:pStyle w:val="Odstavecseseznamem"/>
        <w:numPr>
          <w:ilvl w:val="0"/>
          <w:numId w:val="19"/>
        </w:numPr>
        <w:spacing w:after="240"/>
        <w:ind w:left="709" w:hanging="709"/>
        <w:jc w:val="both"/>
        <w:outlineLvl w:val="4"/>
        <w:rPr>
          <w:rFonts w:ascii="Arial" w:eastAsia="Times New Roman" w:hAnsi="Arial" w:cs="Arial"/>
          <w:sz w:val="20"/>
          <w:szCs w:val="20"/>
        </w:rPr>
      </w:pPr>
      <w:r w:rsidRPr="00952DB0">
        <w:rPr>
          <w:rFonts w:ascii="Arial" w:eastAsia="Times New Roman" w:hAnsi="Arial" w:cs="Arial"/>
          <w:sz w:val="20"/>
          <w:szCs w:val="20"/>
          <w:lang w:val="cs-CZ"/>
        </w:rPr>
        <w:t>Dřívější plnění je možné.</w:t>
      </w:r>
    </w:p>
    <w:p w14:paraId="084C38E8" w14:textId="77777777" w:rsidR="00E14242" w:rsidRPr="00952DB0"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952DB0"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6</w:t>
      </w:r>
    </w:p>
    <w:p w14:paraId="17FD1A41" w14:textId="77777777" w:rsidR="003549B0" w:rsidRPr="00952DB0"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Platební podmínky</w:t>
      </w:r>
    </w:p>
    <w:p w14:paraId="63E4F8F7" w14:textId="77777777" w:rsidR="002F6975" w:rsidRPr="00952DB0" w:rsidRDefault="002F6975" w:rsidP="00410A3E">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952DB0">
        <w:rPr>
          <w:rFonts w:ascii="Arial" w:eastAsia="Times New Roman" w:hAnsi="Arial" w:cs="Arial"/>
          <w:b/>
          <w:snapToGrid w:val="0"/>
          <w:color w:val="000000"/>
          <w:sz w:val="20"/>
          <w:szCs w:val="20"/>
          <w:lang w:eastAsia="cs-CZ"/>
        </w:rPr>
        <w:t>30 kalendářních dnů</w:t>
      </w:r>
      <w:r w:rsidRPr="00952DB0">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952DB0">
          <w:rPr>
            <w:rFonts w:ascii="Arial" w:eastAsia="Times New Roman" w:hAnsi="Arial" w:cs="Arial"/>
            <w:snapToGrid w:val="0"/>
            <w:color w:val="000000"/>
            <w:sz w:val="20"/>
            <w:szCs w:val="20"/>
            <w:lang w:eastAsia="cs-CZ"/>
          </w:rPr>
          <w:t>ksusv@ksusv.cz</w:t>
        </w:r>
      </w:hyperlink>
      <w:r w:rsidRPr="00952DB0">
        <w:rPr>
          <w:rFonts w:ascii="Arial" w:eastAsia="Times New Roman" w:hAnsi="Arial" w:cs="Arial"/>
          <w:snapToGrid w:val="0"/>
          <w:color w:val="000000"/>
          <w:sz w:val="20"/>
          <w:szCs w:val="20"/>
          <w:lang w:eastAsia="cs-CZ"/>
        </w:rPr>
        <w:t xml:space="preserve">. </w:t>
      </w:r>
    </w:p>
    <w:p w14:paraId="1E101E42"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952DB0"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952DB0"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7</w:t>
      </w:r>
    </w:p>
    <w:p w14:paraId="0631E495" w14:textId="77777777" w:rsidR="001E1758" w:rsidRPr="00952DB0"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Záruka a reklamace</w:t>
      </w:r>
    </w:p>
    <w:p w14:paraId="431AEEA3" w14:textId="77777777" w:rsidR="001373CF" w:rsidRPr="00952DB0" w:rsidRDefault="001373CF" w:rsidP="00410A3E">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Minimální délka záruční doby na zboží a na originální příslušenství činí </w:t>
      </w:r>
      <w:r w:rsidRPr="00952DB0">
        <w:rPr>
          <w:rFonts w:ascii="Arial" w:eastAsia="Batang" w:hAnsi="Arial" w:cs="Arial"/>
          <w:b/>
          <w:sz w:val="20"/>
          <w:szCs w:val="20"/>
          <w:lang w:eastAsia="cs-CZ"/>
        </w:rPr>
        <w:t>minimálně 24 měsíců</w:t>
      </w:r>
      <w:r w:rsidRPr="00952DB0">
        <w:rPr>
          <w:rFonts w:ascii="Arial" w:eastAsia="Batang" w:hAnsi="Arial" w:cs="Arial"/>
          <w:sz w:val="20"/>
          <w:szCs w:val="20"/>
          <w:lang w:eastAsia="cs-CZ"/>
        </w:rPr>
        <w:t xml:space="preserve">. </w:t>
      </w:r>
    </w:p>
    <w:p w14:paraId="7B41BA21" w14:textId="77777777" w:rsidR="001373CF" w:rsidRPr="00952DB0" w:rsidRDefault="001373CF" w:rsidP="00410A3E">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952DB0">
        <w:rPr>
          <w:rFonts w:ascii="Arial" w:eastAsia="Batang" w:hAnsi="Arial" w:cs="Arial"/>
          <w:sz w:val="20"/>
          <w:szCs w:val="20"/>
          <w:lang w:eastAsia="cs-CZ"/>
        </w:rPr>
        <w:t>Reklamace a záruky uplatňuje kupující přímo u prodávajícího.</w:t>
      </w:r>
    </w:p>
    <w:p w14:paraId="2BBD3135" w14:textId="62483873" w:rsidR="001373CF" w:rsidRPr="00B41A61" w:rsidRDefault="001373CF" w:rsidP="00B41A61">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lastRenderedPageBreak/>
        <w:t>V dalším se pro úpravu práv kupujícího a odpovědnosti prodávajícího ze záruky či z vadného plnění prodávajícího užijí příslušná ustanovení občanského zákoníku.</w:t>
      </w:r>
    </w:p>
    <w:p w14:paraId="141584D7" w14:textId="77777777" w:rsidR="003549B0" w:rsidRPr="00952DB0"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val="x-none" w:eastAsia="cs-CZ"/>
        </w:rPr>
        <w:t xml:space="preserve">Článek </w:t>
      </w:r>
      <w:r w:rsidR="001E1758" w:rsidRPr="00952DB0">
        <w:rPr>
          <w:rFonts w:ascii="Arial" w:eastAsia="Times New Roman" w:hAnsi="Arial" w:cs="Arial"/>
          <w:b/>
          <w:snapToGrid w:val="0"/>
          <w:sz w:val="20"/>
          <w:szCs w:val="20"/>
          <w:lang w:eastAsia="cs-CZ"/>
        </w:rPr>
        <w:t>8</w:t>
      </w:r>
    </w:p>
    <w:p w14:paraId="1895E3A1" w14:textId="77777777" w:rsidR="003549B0" w:rsidRPr="00952DB0"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Smluvní pokuty</w:t>
      </w:r>
    </w:p>
    <w:p w14:paraId="494A61D1" w14:textId="79C21F98" w:rsidR="00C46039" w:rsidRPr="00952DB0"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V případě, že prodávající bude v prodlení s odevzdáním zboží v termínu stanoveném v </w:t>
      </w:r>
      <w:r w:rsidRPr="00952DB0">
        <w:rPr>
          <w:rFonts w:ascii="Arial" w:eastAsia="Batang" w:hAnsi="Arial" w:cs="Arial"/>
          <w:b/>
          <w:sz w:val="20"/>
          <w:szCs w:val="20"/>
          <w:lang w:eastAsia="cs-CZ"/>
        </w:rPr>
        <w:t>čl. 5</w:t>
      </w:r>
      <w:r w:rsidRPr="00952DB0">
        <w:rPr>
          <w:rFonts w:ascii="Arial" w:eastAsia="Batang" w:hAnsi="Arial" w:cs="Arial"/>
          <w:sz w:val="20"/>
          <w:szCs w:val="20"/>
          <w:lang w:eastAsia="cs-CZ"/>
        </w:rPr>
        <w:t xml:space="preserve"> této smlouvy je povinen zaplatit kupujícímu smluvní pokutu ve výši </w:t>
      </w:r>
      <w:r w:rsidRPr="00952DB0">
        <w:rPr>
          <w:rFonts w:ascii="Arial" w:eastAsia="Times New Roman" w:hAnsi="Arial" w:cs="Arial"/>
          <w:b/>
          <w:snapToGrid w:val="0"/>
          <w:color w:val="000000"/>
          <w:sz w:val="20"/>
          <w:szCs w:val="20"/>
          <w:lang w:eastAsia="cs-CZ"/>
        </w:rPr>
        <w:t>0,</w:t>
      </w:r>
      <w:r w:rsidR="00282664">
        <w:rPr>
          <w:rFonts w:ascii="Arial" w:eastAsia="Times New Roman" w:hAnsi="Arial" w:cs="Arial"/>
          <w:b/>
          <w:snapToGrid w:val="0"/>
          <w:color w:val="000000"/>
          <w:sz w:val="20"/>
          <w:szCs w:val="20"/>
          <w:lang w:eastAsia="cs-CZ"/>
        </w:rPr>
        <w:t>2</w:t>
      </w:r>
      <w:r w:rsidRPr="00952DB0">
        <w:rPr>
          <w:rFonts w:ascii="Arial" w:eastAsia="Times New Roman" w:hAnsi="Arial" w:cs="Arial"/>
          <w:b/>
          <w:snapToGrid w:val="0"/>
          <w:color w:val="000000"/>
          <w:sz w:val="20"/>
          <w:szCs w:val="20"/>
          <w:lang w:eastAsia="cs-CZ"/>
        </w:rPr>
        <w:t xml:space="preserve"> % z</w:t>
      </w:r>
      <w:r w:rsidRPr="00952DB0">
        <w:rPr>
          <w:rFonts w:ascii="Arial" w:eastAsia="Times New Roman" w:hAnsi="Arial" w:cs="Arial"/>
          <w:b/>
          <w:color w:val="FF0000"/>
          <w:sz w:val="20"/>
          <w:szCs w:val="20"/>
          <w:lang w:eastAsia="cs-CZ"/>
        </w:rPr>
        <w:t> </w:t>
      </w:r>
      <w:r w:rsidRPr="00952DB0">
        <w:rPr>
          <w:rFonts w:ascii="Arial" w:eastAsia="Times New Roman" w:hAnsi="Arial" w:cs="Arial"/>
          <w:b/>
          <w:snapToGrid w:val="0"/>
          <w:color w:val="000000"/>
          <w:sz w:val="20"/>
          <w:szCs w:val="20"/>
          <w:lang w:eastAsia="cs-CZ"/>
        </w:rPr>
        <w:t>ceny celkem bez DPH</w:t>
      </w:r>
      <w:r w:rsidRPr="00952DB0">
        <w:rPr>
          <w:rFonts w:ascii="Arial" w:eastAsia="Batang" w:hAnsi="Arial" w:cs="Arial"/>
          <w:sz w:val="20"/>
          <w:szCs w:val="20"/>
          <w:lang w:eastAsia="cs-CZ"/>
        </w:rPr>
        <w:t xml:space="preserve"> za každý i započatý den prodlení, nejvýše však do celkové ceny takto nesplněné dodávky.</w:t>
      </w:r>
    </w:p>
    <w:p w14:paraId="45976FF5" w14:textId="66D8173E"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952DB0">
        <w:rPr>
          <w:rFonts w:ascii="Arial" w:eastAsia="Times New Roman" w:hAnsi="Arial" w:cs="Arial"/>
          <w:b/>
          <w:snapToGrid w:val="0"/>
          <w:color w:val="000000"/>
          <w:sz w:val="20"/>
          <w:szCs w:val="20"/>
          <w:lang w:eastAsia="cs-CZ"/>
        </w:rPr>
        <w:t>0,</w:t>
      </w:r>
      <w:r w:rsidR="00282664">
        <w:rPr>
          <w:rFonts w:ascii="Arial" w:eastAsia="Times New Roman" w:hAnsi="Arial" w:cs="Arial"/>
          <w:b/>
          <w:snapToGrid w:val="0"/>
          <w:color w:val="000000"/>
          <w:sz w:val="20"/>
          <w:szCs w:val="20"/>
          <w:lang w:eastAsia="cs-CZ"/>
        </w:rPr>
        <w:t>2</w:t>
      </w:r>
      <w:r w:rsidRPr="00952DB0">
        <w:rPr>
          <w:rFonts w:ascii="Arial" w:eastAsia="Times New Roman" w:hAnsi="Arial" w:cs="Arial"/>
          <w:b/>
          <w:snapToGrid w:val="0"/>
          <w:color w:val="000000"/>
          <w:sz w:val="20"/>
          <w:szCs w:val="20"/>
          <w:lang w:eastAsia="cs-CZ"/>
        </w:rPr>
        <w:t xml:space="preserve"> % z</w:t>
      </w:r>
      <w:r w:rsidRPr="00952DB0">
        <w:rPr>
          <w:rFonts w:ascii="Arial" w:eastAsia="Times New Roman" w:hAnsi="Arial" w:cs="Arial"/>
          <w:b/>
          <w:color w:val="FF0000"/>
          <w:sz w:val="20"/>
          <w:szCs w:val="20"/>
          <w:lang w:eastAsia="cs-CZ"/>
        </w:rPr>
        <w:t> </w:t>
      </w:r>
      <w:r w:rsidRPr="00952DB0">
        <w:rPr>
          <w:rFonts w:ascii="Arial" w:eastAsia="Times New Roman" w:hAnsi="Arial" w:cs="Arial"/>
          <w:b/>
          <w:snapToGrid w:val="0"/>
          <w:color w:val="000000"/>
          <w:sz w:val="20"/>
          <w:szCs w:val="20"/>
          <w:lang w:eastAsia="cs-CZ"/>
        </w:rPr>
        <w:t>ceny celkem bez DPH</w:t>
      </w:r>
      <w:r w:rsidRPr="00952DB0">
        <w:rPr>
          <w:rFonts w:ascii="Arial" w:eastAsia="Batang" w:hAnsi="Arial" w:cs="Arial"/>
          <w:sz w:val="20"/>
          <w:szCs w:val="20"/>
          <w:lang w:eastAsia="cs-CZ"/>
        </w:rPr>
        <w:t xml:space="preserve"> za každý i započatý den prodlení se zaplacením faktury. </w:t>
      </w:r>
    </w:p>
    <w:p w14:paraId="5DAEEC75" w14:textId="77777777"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952DB0">
        <w:rPr>
          <w:rFonts w:ascii="Arial" w:eastAsia="Batang" w:hAnsi="Arial" w:cs="Arial"/>
          <w:sz w:val="20"/>
          <w:szCs w:val="20"/>
          <w:lang w:eastAsia="cs-CZ"/>
        </w:rPr>
        <w:t>Strana povinná k uhrazení smluvní pokuty je povinna uhradit vyúčtované</w:t>
      </w:r>
      <w:r w:rsidRPr="00952DB0">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952DB0"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952DB0" w:rsidRDefault="00EE6E8D" w:rsidP="00920106">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9</w:t>
      </w:r>
    </w:p>
    <w:p w14:paraId="42579237" w14:textId="77777777" w:rsidR="00EE6E8D" w:rsidRPr="00952DB0"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Podstatné porušení smlouvy</w:t>
      </w:r>
    </w:p>
    <w:p w14:paraId="34911A1A" w14:textId="70202755" w:rsidR="00EE6E8D" w:rsidRPr="00952DB0" w:rsidRDefault="00EE6E8D" w:rsidP="005A2386">
      <w:pPr>
        <w:keepNext/>
        <w:numPr>
          <w:ilvl w:val="0"/>
          <w:numId w:val="22"/>
        </w:numPr>
        <w:spacing w:after="120" w:line="240" w:lineRule="auto"/>
        <w:ind w:left="709" w:hanging="709"/>
        <w:jc w:val="both"/>
        <w:rPr>
          <w:rFonts w:ascii="Arial" w:eastAsia="Batang" w:hAnsi="Arial" w:cs="Arial"/>
          <w:b/>
          <w:sz w:val="20"/>
          <w:szCs w:val="20"/>
          <w:lang w:eastAsia="cs-CZ"/>
        </w:rPr>
      </w:pPr>
      <w:r w:rsidRPr="00952DB0">
        <w:rPr>
          <w:rFonts w:ascii="Arial" w:eastAsia="Batang" w:hAnsi="Arial" w:cs="Arial"/>
          <w:sz w:val="20"/>
          <w:szCs w:val="20"/>
          <w:lang w:eastAsia="cs-CZ"/>
        </w:rPr>
        <w:t xml:space="preserve">Nesplnění dodací lhůty, dle </w:t>
      </w:r>
      <w:r w:rsidRPr="00952DB0">
        <w:rPr>
          <w:rFonts w:ascii="Arial" w:eastAsia="Batang" w:hAnsi="Arial" w:cs="Arial"/>
          <w:b/>
          <w:sz w:val="20"/>
          <w:szCs w:val="20"/>
          <w:lang w:eastAsia="cs-CZ"/>
        </w:rPr>
        <w:t>článku 5</w:t>
      </w:r>
      <w:r w:rsidRPr="00952DB0">
        <w:rPr>
          <w:rFonts w:ascii="Arial" w:eastAsia="Batang" w:hAnsi="Arial" w:cs="Arial"/>
          <w:sz w:val="20"/>
          <w:szCs w:val="20"/>
          <w:lang w:eastAsia="cs-CZ"/>
        </w:rPr>
        <w:t>, se považuje za po</w:t>
      </w:r>
      <w:r w:rsidR="00991147" w:rsidRPr="00952DB0">
        <w:rPr>
          <w:rFonts w:ascii="Arial" w:eastAsia="Batang" w:hAnsi="Arial" w:cs="Arial"/>
          <w:sz w:val="20"/>
          <w:szCs w:val="20"/>
          <w:lang w:eastAsia="cs-CZ"/>
        </w:rPr>
        <w:t>dstatné porušení této smlouvy s </w:t>
      </w:r>
      <w:r w:rsidRPr="00952DB0">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952DB0" w:rsidRDefault="00EE6E8D" w:rsidP="00EE6E8D">
      <w:pPr>
        <w:spacing w:after="120" w:line="240" w:lineRule="auto"/>
        <w:rPr>
          <w:rFonts w:ascii="Arial" w:eastAsia="Batang" w:hAnsi="Arial" w:cs="Arial"/>
          <w:sz w:val="20"/>
          <w:szCs w:val="20"/>
          <w:lang w:eastAsia="cs-CZ"/>
        </w:rPr>
      </w:pPr>
    </w:p>
    <w:p w14:paraId="39198A05" w14:textId="77777777" w:rsidR="00EE6E8D" w:rsidRPr="00952DB0" w:rsidRDefault="00EE6E8D" w:rsidP="00920106">
      <w:pPr>
        <w:spacing w:after="0" w:line="240" w:lineRule="auto"/>
        <w:jc w:val="center"/>
        <w:rPr>
          <w:rFonts w:ascii="Arial" w:eastAsia="Batang" w:hAnsi="Arial" w:cs="Arial"/>
          <w:b/>
          <w:sz w:val="20"/>
          <w:szCs w:val="20"/>
          <w:lang w:eastAsia="cs-CZ"/>
        </w:rPr>
      </w:pPr>
      <w:r w:rsidRPr="00952DB0">
        <w:rPr>
          <w:rFonts w:ascii="Arial" w:eastAsia="Batang" w:hAnsi="Arial" w:cs="Arial"/>
          <w:b/>
          <w:sz w:val="20"/>
          <w:szCs w:val="20"/>
          <w:lang w:eastAsia="cs-CZ"/>
        </w:rPr>
        <w:t>Článek 10</w:t>
      </w:r>
    </w:p>
    <w:p w14:paraId="23D0AFD2" w14:textId="77777777" w:rsidR="00EE6E8D" w:rsidRPr="00952DB0"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Další ujednání</w:t>
      </w:r>
    </w:p>
    <w:p w14:paraId="17F5C224" w14:textId="77777777" w:rsidR="00EE6E8D" w:rsidRPr="00952DB0" w:rsidRDefault="00EE6E8D"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952DB0" w:rsidRDefault="00EE6E8D"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Prodávající prohlašuje, že se před uzavřením smlo</w:t>
      </w:r>
      <w:r w:rsidR="00991147" w:rsidRPr="00952DB0">
        <w:rPr>
          <w:rFonts w:ascii="Arial" w:eastAsia="Batang" w:hAnsi="Arial" w:cs="Arial"/>
          <w:sz w:val="20"/>
          <w:szCs w:val="20"/>
          <w:lang w:eastAsia="cs-CZ"/>
        </w:rPr>
        <w:t>uvy nedopustil v souvislosti s</w:t>
      </w:r>
      <w:r w:rsidR="00A138D1" w:rsidRPr="00952DB0">
        <w:rPr>
          <w:rFonts w:ascii="Arial" w:eastAsia="Batang" w:hAnsi="Arial" w:cs="Arial"/>
          <w:sz w:val="20"/>
          <w:szCs w:val="20"/>
          <w:lang w:eastAsia="cs-CZ"/>
        </w:rPr>
        <w:t>e zadávacím</w:t>
      </w:r>
      <w:r w:rsidRPr="00952DB0">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952DB0">
        <w:rPr>
          <w:rFonts w:ascii="Arial" w:eastAsia="Batang" w:hAnsi="Arial" w:cs="Arial"/>
          <w:sz w:val="20"/>
          <w:szCs w:val="20"/>
          <w:lang w:eastAsia="cs-CZ"/>
        </w:rPr>
        <w:t> </w:t>
      </w:r>
      <w:r w:rsidRPr="00952DB0">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2B4C81C4" w14:textId="77777777" w:rsidR="002B7313" w:rsidRPr="0081229F" w:rsidRDefault="002B7313"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w:t>
      </w:r>
      <w:r w:rsidRPr="0081229F">
        <w:rPr>
          <w:rFonts w:ascii="Arial" w:eastAsia="Batang" w:hAnsi="Arial" w:cs="Arial"/>
          <w:sz w:val="20"/>
          <w:szCs w:val="20"/>
          <w:lang w:eastAsia="cs-CZ"/>
        </w:rPr>
        <w:lastRenderedPageBreak/>
        <w:t>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r w:rsidRPr="0081229F">
        <w:rPr>
          <w:rFonts w:ascii="Arial" w:eastAsia="Batang" w:hAnsi="Arial" w:cs="Arial"/>
          <w:sz w:val="20"/>
          <w:szCs w:val="20"/>
          <w:lang w:eastAsia="cs-CZ"/>
        </w:rPr>
        <w:t xml:space="preserve"> </w:t>
      </w:r>
    </w:p>
    <w:p w14:paraId="032B32E7" w14:textId="311AF860" w:rsidR="002B7313" w:rsidRPr="00952DB0" w:rsidRDefault="002B7313" w:rsidP="005A2386">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77777777" w:rsidR="00EE6E8D" w:rsidRPr="00952DB0" w:rsidRDefault="00EE6E8D" w:rsidP="005A2386">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952DB0" w:rsidRDefault="00EE6E8D" w:rsidP="005A2386">
      <w:pPr>
        <w:numPr>
          <w:ilvl w:val="1"/>
          <w:numId w:val="21"/>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Kupující má dále právo bez předchozího písemného upozornění od smlouvy odstoupit:</w:t>
      </w:r>
    </w:p>
    <w:p w14:paraId="2B274340"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 xml:space="preserve">v případě podstatného porušení smlouvy dle </w:t>
      </w:r>
      <w:r w:rsidRPr="00952DB0">
        <w:rPr>
          <w:rFonts w:ascii="Arial" w:eastAsia="Times New Roman" w:hAnsi="Arial" w:cs="Arial"/>
          <w:b/>
          <w:sz w:val="20"/>
          <w:szCs w:val="20"/>
          <w:lang w:eastAsia="ar-SA"/>
        </w:rPr>
        <w:t>článku 9</w:t>
      </w:r>
      <w:r w:rsidRPr="00952DB0">
        <w:rPr>
          <w:rFonts w:ascii="Arial" w:eastAsia="Times New Roman" w:hAnsi="Arial" w:cs="Arial"/>
          <w:sz w:val="20"/>
          <w:szCs w:val="20"/>
          <w:lang w:eastAsia="ar-SA"/>
        </w:rPr>
        <w:t xml:space="preserve"> této smlouvy; a nebo</w:t>
      </w:r>
    </w:p>
    <w:p w14:paraId="1C4BB057"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Batang" w:hAnsi="Arial" w:cs="Arial"/>
          <w:sz w:val="20"/>
          <w:szCs w:val="20"/>
          <w:lang w:eastAsia="cs-CZ"/>
        </w:rPr>
        <w:t>v souvislosti s plněním účelu této smlouvy dojde ke spáchání trestného činu</w:t>
      </w:r>
      <w:r w:rsidRPr="00952DB0">
        <w:rPr>
          <w:rFonts w:ascii="Arial" w:eastAsia="Times New Roman" w:hAnsi="Arial" w:cs="Arial"/>
          <w:sz w:val="20"/>
          <w:szCs w:val="20"/>
          <w:lang w:eastAsia="ar-SA"/>
        </w:rPr>
        <w:t>; a nebo</w:t>
      </w:r>
    </w:p>
    <w:p w14:paraId="2F367AC4" w14:textId="77777777" w:rsidR="00920106" w:rsidRDefault="00EE6E8D" w:rsidP="00920106">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v případech stanovených v § 223 ZZVZ; a</w:t>
      </w:r>
    </w:p>
    <w:p w14:paraId="2EEECD66" w14:textId="2FFD9B2B" w:rsidR="00920106" w:rsidRPr="00920106" w:rsidRDefault="00EE6E8D" w:rsidP="00920106">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20106">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17E45DCA" w:rsidR="00EE6E8D" w:rsidRPr="00920106" w:rsidRDefault="00BF47E7" w:rsidP="00920106">
      <w:pPr>
        <w:tabs>
          <w:tab w:val="num" w:pos="993"/>
        </w:tabs>
        <w:overflowPunct w:val="0"/>
        <w:autoSpaceDE w:val="0"/>
        <w:autoSpaceDN w:val="0"/>
        <w:adjustRightInd w:val="0"/>
        <w:spacing w:after="120" w:line="240" w:lineRule="auto"/>
        <w:ind w:left="993" w:right="-34" w:hanging="284"/>
        <w:jc w:val="both"/>
        <w:textAlignment w:val="baseline"/>
        <w:rPr>
          <w:rFonts w:ascii="Arial" w:hAnsi="Arial" w:cs="Arial"/>
          <w:sz w:val="20"/>
          <w:szCs w:val="20"/>
        </w:rPr>
      </w:pPr>
      <w:r w:rsidRPr="00920106">
        <w:rPr>
          <w:rFonts w:ascii="Arial" w:hAnsi="Arial" w:cs="Arial"/>
          <w:b/>
          <w:sz w:val="20"/>
          <w:szCs w:val="20"/>
        </w:rPr>
        <w:t>g)</w:t>
      </w:r>
      <w:r w:rsidRPr="00920106">
        <w:rPr>
          <w:rFonts w:ascii="Arial" w:hAnsi="Arial" w:cs="Arial"/>
          <w:sz w:val="20"/>
          <w:szCs w:val="20"/>
        </w:rPr>
        <w:tab/>
        <w:t>dojde-li ze strany prodávajícího k porušení ustanovení dle odst. 12.1. a 12.2. v souvislosti s Nařízením Rady (EU) č. 833/2014 o omezujících opatřeních vzhledem k činnostem Ruska destabilizujícím situaci na Ukrajině, ve znění novely Nařízením Rady (EU) č. 2022/576.</w:t>
      </w:r>
    </w:p>
    <w:p w14:paraId="56FA47B3" w14:textId="77777777" w:rsidR="00920106" w:rsidRDefault="00920106" w:rsidP="00EE6E8D">
      <w:pPr>
        <w:pStyle w:val="Zkladntextodsazen21"/>
        <w:keepNext/>
        <w:ind w:firstLine="0"/>
        <w:jc w:val="center"/>
        <w:rPr>
          <w:rFonts w:ascii="Arial" w:hAnsi="Arial" w:cs="Arial"/>
          <w:b/>
          <w:sz w:val="20"/>
          <w:szCs w:val="20"/>
        </w:rPr>
      </w:pPr>
    </w:p>
    <w:p w14:paraId="610D5CFE" w14:textId="53574B8D" w:rsidR="00EE6E8D" w:rsidRPr="00952DB0" w:rsidRDefault="00920106" w:rsidP="00EE6E8D">
      <w:pPr>
        <w:pStyle w:val="Zkladntextodsazen21"/>
        <w:keepNext/>
        <w:ind w:firstLine="0"/>
        <w:jc w:val="center"/>
        <w:rPr>
          <w:rFonts w:ascii="Arial" w:hAnsi="Arial" w:cs="Arial"/>
          <w:b/>
          <w:sz w:val="20"/>
          <w:szCs w:val="20"/>
        </w:rPr>
      </w:pPr>
      <w:r>
        <w:rPr>
          <w:rFonts w:ascii="Arial" w:hAnsi="Arial" w:cs="Arial"/>
          <w:b/>
          <w:sz w:val="20"/>
          <w:szCs w:val="20"/>
        </w:rPr>
        <w:t>Článek 11</w:t>
      </w:r>
    </w:p>
    <w:p w14:paraId="58B55BE1" w14:textId="77777777" w:rsidR="00EE6E8D" w:rsidRPr="00952DB0" w:rsidRDefault="00EE6E8D" w:rsidP="00EE6E8D">
      <w:pPr>
        <w:pStyle w:val="Nadpis2"/>
        <w:numPr>
          <w:ilvl w:val="0"/>
          <w:numId w:val="0"/>
        </w:numPr>
        <w:spacing w:after="240"/>
        <w:ind w:left="578" w:hanging="578"/>
        <w:rPr>
          <w:rFonts w:ascii="Arial" w:hAnsi="Arial" w:cs="Arial"/>
          <w:sz w:val="20"/>
          <w:szCs w:val="20"/>
        </w:rPr>
      </w:pPr>
      <w:r w:rsidRPr="00952DB0">
        <w:rPr>
          <w:rFonts w:ascii="Arial" w:hAnsi="Arial" w:cs="Arial"/>
          <w:sz w:val="20"/>
          <w:szCs w:val="20"/>
        </w:rPr>
        <w:t>Platnost a účinnost smlouvy</w:t>
      </w:r>
    </w:p>
    <w:p w14:paraId="4092BE40" w14:textId="77777777" w:rsidR="00EE6E8D" w:rsidRPr="00952DB0" w:rsidRDefault="00EE6E8D" w:rsidP="005A2386">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952DB0" w:rsidRDefault="00EE6E8D" w:rsidP="005A2386">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lastRenderedPageBreak/>
        <w:t xml:space="preserve">Smlouva je </w:t>
      </w:r>
      <w:r w:rsidRPr="00952DB0">
        <w:rPr>
          <w:rFonts w:ascii="Arial" w:eastAsia="Batang" w:hAnsi="Arial" w:cs="Arial"/>
          <w:b/>
          <w:sz w:val="20"/>
          <w:szCs w:val="20"/>
          <w:u w:val="single"/>
          <w:lang w:eastAsia="cs-CZ"/>
        </w:rPr>
        <w:t>platná</w:t>
      </w:r>
      <w:r w:rsidRPr="00952DB0">
        <w:rPr>
          <w:rFonts w:ascii="Arial" w:eastAsia="Batang" w:hAnsi="Arial" w:cs="Arial"/>
          <w:sz w:val="20"/>
          <w:szCs w:val="20"/>
          <w:lang w:eastAsia="cs-CZ"/>
        </w:rPr>
        <w:t xml:space="preserve"> dnem připojení platného uznávaného elektronického podpisu dle </w:t>
      </w:r>
      <w:r w:rsidRPr="00952DB0">
        <w:rPr>
          <w:rFonts w:ascii="Arial" w:eastAsia="Batang" w:hAnsi="Arial" w:cs="Arial"/>
          <w:bCs/>
          <w:sz w:val="20"/>
          <w:szCs w:val="20"/>
          <w:lang w:eastAsia="cs-CZ"/>
        </w:rPr>
        <w:t>zákona č. 297/2016 Sb., o službách vytvářejících důvěru pro elektronické transakce, ve znění pozdějších předpisů</w:t>
      </w:r>
      <w:r w:rsidRPr="00952DB0">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77777777" w:rsidR="00EE6E8D" w:rsidRPr="00952DB0" w:rsidRDefault="00EE6E8D" w:rsidP="005A2386">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Smlouva je </w:t>
      </w:r>
      <w:r w:rsidRPr="00952DB0">
        <w:rPr>
          <w:rFonts w:ascii="Arial" w:eastAsia="Batang" w:hAnsi="Arial" w:cs="Arial"/>
          <w:b/>
          <w:sz w:val="20"/>
          <w:szCs w:val="20"/>
          <w:u w:val="single"/>
          <w:lang w:eastAsia="cs-CZ"/>
        </w:rPr>
        <w:t>účinná</w:t>
      </w:r>
      <w:r w:rsidRPr="00952DB0">
        <w:rPr>
          <w:rFonts w:ascii="Arial" w:eastAsia="Batang" w:hAnsi="Arial" w:cs="Arial"/>
          <w:sz w:val="20"/>
          <w:szCs w:val="20"/>
          <w:lang w:eastAsia="cs-CZ"/>
        </w:rPr>
        <w:t xml:space="preserve"> dnem jejího uveřejnění v Registru smluv. </w:t>
      </w:r>
    </w:p>
    <w:p w14:paraId="0A860ECA" w14:textId="77777777" w:rsidR="00EE6E8D" w:rsidRPr="00952DB0"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0"/>
          <w:szCs w:val="20"/>
          <w:lang w:eastAsia="cs-CZ"/>
        </w:rPr>
      </w:pPr>
    </w:p>
    <w:p w14:paraId="574AC906" w14:textId="77777777" w:rsidR="00BF47E7" w:rsidRPr="00920106" w:rsidRDefault="00BF47E7" w:rsidP="00920106">
      <w:pPr>
        <w:pStyle w:val="Nadpis2"/>
        <w:numPr>
          <w:ilvl w:val="0"/>
          <w:numId w:val="0"/>
        </w:numPr>
        <w:spacing w:before="120"/>
        <w:ind w:left="578" w:hanging="578"/>
        <w:rPr>
          <w:rFonts w:ascii="Arial" w:hAnsi="Arial" w:cs="Arial"/>
          <w:b w:val="0"/>
          <w:sz w:val="20"/>
          <w:szCs w:val="20"/>
        </w:rPr>
      </w:pPr>
      <w:r w:rsidRPr="00920106">
        <w:rPr>
          <w:rFonts w:ascii="Arial" w:hAnsi="Arial" w:cs="Arial"/>
          <w:sz w:val="20"/>
          <w:szCs w:val="20"/>
        </w:rPr>
        <w:t>Článek 12</w:t>
      </w:r>
    </w:p>
    <w:p w14:paraId="6B0ED6ED" w14:textId="77777777" w:rsidR="00BF47E7" w:rsidRPr="00920106" w:rsidRDefault="00BF47E7" w:rsidP="00BF47E7">
      <w:pPr>
        <w:pStyle w:val="Nadpis2"/>
        <w:numPr>
          <w:ilvl w:val="0"/>
          <w:numId w:val="0"/>
        </w:numPr>
        <w:spacing w:after="240"/>
        <w:ind w:left="578" w:hanging="578"/>
        <w:rPr>
          <w:rFonts w:ascii="Arial" w:hAnsi="Arial" w:cs="Arial"/>
          <w:sz w:val="20"/>
          <w:szCs w:val="20"/>
        </w:rPr>
      </w:pPr>
      <w:r w:rsidRPr="00920106">
        <w:rPr>
          <w:rFonts w:ascii="Arial" w:hAnsi="Arial" w:cs="Arial"/>
          <w:sz w:val="20"/>
          <w:szCs w:val="20"/>
        </w:rPr>
        <w:t>Zvláštní ustanovení</w:t>
      </w:r>
    </w:p>
    <w:p w14:paraId="33582395" w14:textId="77777777" w:rsidR="00BF47E7" w:rsidRPr="00920106" w:rsidRDefault="00BF47E7" w:rsidP="00920106">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92010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759CABE" w14:textId="77777777" w:rsidR="00BF47E7" w:rsidRPr="00920106" w:rsidRDefault="00BF47E7" w:rsidP="00920106">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920106">
        <w:rPr>
          <w:rFonts w:ascii="Arial" w:hAnsi="Arial" w:cs="Arial"/>
          <w:sz w:val="20"/>
          <w:szCs w:val="20"/>
        </w:rPr>
        <w:t>Prodávající se zavazuje v rámci plnění této smlouvy nevyužívat v rozsahu vyšším než 10% ceny poddodavatele, který je:</w:t>
      </w:r>
    </w:p>
    <w:p w14:paraId="2AC3BD08" w14:textId="77777777" w:rsidR="00BF47E7" w:rsidRPr="00920106" w:rsidRDefault="00BF47E7" w:rsidP="00BF47E7">
      <w:pPr>
        <w:pStyle w:val="CM1"/>
        <w:numPr>
          <w:ilvl w:val="0"/>
          <w:numId w:val="33"/>
        </w:numPr>
        <w:spacing w:before="200" w:after="200"/>
        <w:ind w:left="1134" w:hanging="425"/>
        <w:jc w:val="both"/>
        <w:rPr>
          <w:rFonts w:ascii="Arial" w:hAnsi="Arial" w:cs="Arial"/>
          <w:sz w:val="20"/>
          <w:szCs w:val="20"/>
        </w:rPr>
      </w:pPr>
      <w:r w:rsidRPr="00920106">
        <w:rPr>
          <w:rFonts w:ascii="Arial" w:hAnsi="Arial" w:cs="Arial"/>
          <w:sz w:val="20"/>
          <w:szCs w:val="20"/>
        </w:rPr>
        <w:t>fyzickou či právnickou osobou nebo subjektem či orgánem se sídlem v Rusku,</w:t>
      </w:r>
    </w:p>
    <w:p w14:paraId="3237A5DD" w14:textId="77777777" w:rsidR="00BF47E7" w:rsidRPr="00920106" w:rsidRDefault="00BF47E7" w:rsidP="00BF47E7">
      <w:pPr>
        <w:pStyle w:val="CM1"/>
        <w:numPr>
          <w:ilvl w:val="0"/>
          <w:numId w:val="33"/>
        </w:numPr>
        <w:spacing w:before="200" w:after="200"/>
        <w:ind w:left="1134" w:hanging="425"/>
        <w:jc w:val="both"/>
        <w:rPr>
          <w:rFonts w:ascii="Arial" w:hAnsi="Arial" w:cs="Arial"/>
          <w:sz w:val="20"/>
          <w:szCs w:val="20"/>
        </w:rPr>
      </w:pPr>
      <w:r w:rsidRPr="00920106">
        <w:rPr>
          <w:rFonts w:ascii="Arial" w:hAnsi="Arial" w:cs="Arial"/>
          <w:sz w:val="20"/>
          <w:szCs w:val="20"/>
        </w:rPr>
        <w:t>právnickou osobou, subjektem nebo orgánem, který je z více než 50 % přímo či nepřímo vlastněn některým ze subjektů uvedených v písmeni a) tohoto odstavce, nebo</w:t>
      </w:r>
    </w:p>
    <w:p w14:paraId="1BE2CD7A" w14:textId="77777777" w:rsidR="00BF47E7" w:rsidRPr="00920106" w:rsidRDefault="00BF47E7" w:rsidP="00BF47E7">
      <w:pPr>
        <w:pStyle w:val="CM1"/>
        <w:numPr>
          <w:ilvl w:val="0"/>
          <w:numId w:val="33"/>
        </w:numPr>
        <w:spacing w:before="200" w:after="200"/>
        <w:ind w:left="1134" w:hanging="425"/>
        <w:jc w:val="both"/>
        <w:rPr>
          <w:rFonts w:ascii="Arial" w:hAnsi="Arial" w:cs="Arial"/>
          <w:sz w:val="20"/>
          <w:szCs w:val="20"/>
        </w:rPr>
      </w:pPr>
      <w:r w:rsidRPr="00920106">
        <w:rPr>
          <w:rFonts w:ascii="Arial" w:hAnsi="Arial" w:cs="Arial"/>
          <w:sz w:val="20"/>
          <w:szCs w:val="20"/>
        </w:rPr>
        <w:t>fyzickou nebo právnickou osobou, subjektem nebo orgánem, který jedná jménem nebo na pokyn některého ze subjektů uvedených v písmeni a) nebo b) tohoto odstavce.</w:t>
      </w:r>
    </w:p>
    <w:p w14:paraId="66F19204" w14:textId="77777777" w:rsidR="00BF47E7" w:rsidRPr="00BF47E7" w:rsidRDefault="00BF47E7" w:rsidP="00920106">
      <w:pPr>
        <w:pStyle w:val="CM1"/>
        <w:numPr>
          <w:ilvl w:val="0"/>
          <w:numId w:val="34"/>
        </w:numPr>
        <w:spacing w:before="200" w:after="360"/>
        <w:ind w:hanging="720"/>
        <w:jc w:val="both"/>
        <w:rPr>
          <w:rFonts w:ascii="Arial" w:hAnsi="Arial" w:cs="Arial"/>
          <w:sz w:val="20"/>
          <w:szCs w:val="20"/>
        </w:rPr>
      </w:pPr>
      <w:r w:rsidRPr="00920106">
        <w:rPr>
          <w:rFonts w:ascii="Arial" w:hAnsi="Arial" w:cs="Arial"/>
          <w:sz w:val="20"/>
          <w:szCs w:val="20"/>
        </w:rPr>
        <w:t xml:space="preserve">Ke změně ustanovení dle odst. </w:t>
      </w:r>
      <w:r w:rsidRPr="00920106">
        <w:rPr>
          <w:rFonts w:ascii="Arial" w:hAnsi="Arial" w:cs="Arial"/>
          <w:b/>
          <w:sz w:val="20"/>
          <w:szCs w:val="20"/>
        </w:rPr>
        <w:t>10.7. písm. g.</w:t>
      </w:r>
      <w:r w:rsidRPr="00920106">
        <w:rPr>
          <w:rFonts w:ascii="Arial" w:hAnsi="Arial" w:cs="Arial"/>
          <w:sz w:val="20"/>
          <w:szCs w:val="20"/>
        </w:rPr>
        <w:t xml:space="preserve"> a odst. </w:t>
      </w:r>
      <w:r w:rsidRPr="00920106">
        <w:rPr>
          <w:rFonts w:ascii="Arial" w:hAnsi="Arial" w:cs="Arial"/>
          <w:b/>
          <w:sz w:val="20"/>
          <w:szCs w:val="20"/>
        </w:rPr>
        <w:t>12.1.</w:t>
      </w:r>
      <w:r w:rsidRPr="00920106">
        <w:rPr>
          <w:rFonts w:ascii="Arial" w:hAnsi="Arial" w:cs="Arial"/>
          <w:sz w:val="20"/>
          <w:szCs w:val="20"/>
        </w:rPr>
        <w:t xml:space="preserve"> a</w:t>
      </w:r>
      <w:r w:rsidRPr="00920106">
        <w:rPr>
          <w:rFonts w:ascii="Arial" w:hAnsi="Arial" w:cs="Arial"/>
          <w:b/>
          <w:sz w:val="20"/>
          <w:szCs w:val="20"/>
        </w:rPr>
        <w:t xml:space="preserve"> 12.2.</w:t>
      </w:r>
      <w:r w:rsidRPr="0092010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5C7B9558" w14:textId="77777777" w:rsidR="00BF47E7" w:rsidRPr="002474E4" w:rsidRDefault="00BF47E7" w:rsidP="00BF47E7">
      <w:pPr>
        <w:keepNext/>
        <w:spacing w:after="0" w:line="240" w:lineRule="auto"/>
        <w:jc w:val="center"/>
        <w:rPr>
          <w:rFonts w:ascii="Arial" w:eastAsia="Times New Roman" w:hAnsi="Arial" w:cs="Arial"/>
          <w:b/>
          <w:snapToGrid w:val="0"/>
          <w:color w:val="000000"/>
          <w:sz w:val="20"/>
          <w:szCs w:val="20"/>
          <w:lang w:eastAsia="cs-CZ"/>
        </w:rPr>
      </w:pPr>
      <w:r w:rsidRPr="00BF47E7">
        <w:rPr>
          <w:rFonts w:ascii="Arial" w:eastAsia="Times New Roman" w:hAnsi="Arial" w:cs="Arial"/>
          <w:b/>
          <w:snapToGrid w:val="0"/>
          <w:color w:val="000000"/>
          <w:sz w:val="20"/>
          <w:szCs w:val="20"/>
          <w:lang w:eastAsia="cs-CZ"/>
        </w:rPr>
        <w:t>Článek 13</w:t>
      </w:r>
    </w:p>
    <w:p w14:paraId="0C1D2E68" w14:textId="77777777" w:rsidR="00BF47E7" w:rsidRPr="002474E4" w:rsidRDefault="00BF47E7" w:rsidP="00BF47E7">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568A12AA" w14:textId="77777777" w:rsidR="00BF47E7" w:rsidRPr="002474E4" w:rsidRDefault="00BF47E7" w:rsidP="0092010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09FAD728" w14:textId="77777777" w:rsidR="00BF47E7" w:rsidRPr="002474E4" w:rsidRDefault="00BF47E7" w:rsidP="0092010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771CD35F" w14:textId="77777777" w:rsidR="00BF47E7" w:rsidRPr="002474E4" w:rsidRDefault="00BF47E7" w:rsidP="0092010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E5EC68"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3AAB263A"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52E64DBF"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68416795"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302FBF1C"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2C351F1" w14:textId="77777777" w:rsidR="00BF47E7" w:rsidRPr="002474E4" w:rsidRDefault="00BF47E7" w:rsidP="00BF47E7">
      <w:pPr>
        <w:pStyle w:val="Zkladntextodsazen21"/>
        <w:ind w:firstLine="0"/>
        <w:rPr>
          <w:rFonts w:ascii="Arial" w:hAnsi="Arial" w:cs="Arial"/>
          <w:sz w:val="20"/>
          <w:szCs w:val="20"/>
          <w:lang w:eastAsia="cs-CZ"/>
        </w:rPr>
      </w:pPr>
    </w:p>
    <w:p w14:paraId="0A2B49F2" w14:textId="77777777" w:rsidR="00BF47E7" w:rsidRDefault="00BF47E7" w:rsidP="00BF47E7">
      <w:pPr>
        <w:pStyle w:val="Zkladntextodsazen21"/>
        <w:ind w:firstLine="0"/>
        <w:rPr>
          <w:rFonts w:ascii="Arial" w:hAnsi="Arial" w:cs="Arial"/>
          <w:sz w:val="20"/>
          <w:szCs w:val="20"/>
          <w:lang w:eastAsia="cs-CZ"/>
        </w:rPr>
      </w:pPr>
    </w:p>
    <w:p w14:paraId="39C06FA7" w14:textId="77777777" w:rsidR="00BF47E7" w:rsidRPr="002474E4" w:rsidRDefault="00BF47E7" w:rsidP="00BF47E7">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26882FFD" w14:textId="77777777" w:rsidR="00BF47E7" w:rsidRPr="002474E4" w:rsidRDefault="00BF47E7" w:rsidP="00BF47E7">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51A5B9FA" w14:textId="77777777" w:rsidR="00BF47E7" w:rsidRPr="002474E4" w:rsidRDefault="00BF47E7" w:rsidP="00BF47E7">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DDC8715" w14:textId="77777777" w:rsidR="00BF47E7" w:rsidRDefault="00BF47E7" w:rsidP="00BF47E7">
      <w:pPr>
        <w:pStyle w:val="slovanodst"/>
        <w:numPr>
          <w:ilvl w:val="0"/>
          <w:numId w:val="0"/>
        </w:numPr>
        <w:tabs>
          <w:tab w:val="left" w:pos="567"/>
        </w:tabs>
        <w:ind w:left="567"/>
        <w:rPr>
          <w:rFonts w:cs="Arial"/>
          <w:sz w:val="20"/>
        </w:rPr>
      </w:pPr>
    </w:p>
    <w:p w14:paraId="7037139B" w14:textId="77777777" w:rsidR="00BF47E7" w:rsidRPr="002474E4" w:rsidRDefault="00BF47E7" w:rsidP="00BF47E7">
      <w:pPr>
        <w:pStyle w:val="slovanodst"/>
        <w:numPr>
          <w:ilvl w:val="0"/>
          <w:numId w:val="0"/>
        </w:numPr>
        <w:tabs>
          <w:tab w:val="left" w:pos="567"/>
        </w:tabs>
        <w:ind w:left="567"/>
        <w:rPr>
          <w:rFonts w:cs="Arial"/>
          <w:sz w:val="20"/>
        </w:rPr>
      </w:pPr>
    </w:p>
    <w:p w14:paraId="0BF81F7E" w14:textId="77777777" w:rsidR="00BF47E7" w:rsidRPr="002474E4" w:rsidRDefault="00BF47E7" w:rsidP="00BF47E7">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8DCD3C1" w14:textId="77777777" w:rsidR="00BF47E7" w:rsidRPr="002474E4" w:rsidRDefault="00BF47E7" w:rsidP="00BF47E7">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BF47E7" w:rsidRPr="002474E4" w14:paraId="424CA8AF" w14:textId="77777777" w:rsidTr="0060660E">
        <w:tc>
          <w:tcPr>
            <w:tcW w:w="4198" w:type="dxa"/>
            <w:shd w:val="clear" w:color="auto" w:fill="auto"/>
          </w:tcPr>
          <w:p w14:paraId="5AB468AE" w14:textId="7F3F388F" w:rsidR="00BF47E7" w:rsidRPr="002474E4" w:rsidRDefault="0045035E" w:rsidP="0060660E">
            <w:pPr>
              <w:rPr>
                <w:rFonts w:ascii="Arial" w:hAnsi="Arial" w:cs="Arial"/>
                <w:sz w:val="20"/>
                <w:szCs w:val="20"/>
              </w:rPr>
            </w:pPr>
            <w:r w:rsidRPr="002474E4">
              <w:rPr>
                <w:rFonts w:ascii="Arial" w:hAnsi="Arial" w:cs="Arial"/>
                <w:sz w:val="20"/>
                <w:szCs w:val="20"/>
              </w:rPr>
              <w:t>V</w:t>
            </w:r>
            <w:r>
              <w:rPr>
                <w:rFonts w:ascii="Arial" w:hAnsi="Arial" w:cs="Arial"/>
                <w:sz w:val="20"/>
                <w:szCs w:val="20"/>
              </w:rPr>
              <w:t> …………………. dne: viz podpis</w:t>
            </w:r>
          </w:p>
        </w:tc>
        <w:tc>
          <w:tcPr>
            <w:tcW w:w="4360" w:type="dxa"/>
            <w:shd w:val="clear" w:color="auto" w:fill="auto"/>
          </w:tcPr>
          <w:p w14:paraId="5620C5AF" w14:textId="78D71E0F" w:rsidR="00BF47E7" w:rsidRPr="002474E4" w:rsidRDefault="0045035E" w:rsidP="0060660E">
            <w:pPr>
              <w:rPr>
                <w:rFonts w:ascii="Arial" w:hAnsi="Arial" w:cs="Arial"/>
                <w:sz w:val="20"/>
                <w:szCs w:val="20"/>
              </w:rPr>
            </w:pPr>
            <w:r>
              <w:rPr>
                <w:rFonts w:ascii="Arial" w:hAnsi="Arial" w:cs="Arial"/>
                <w:sz w:val="20"/>
                <w:szCs w:val="20"/>
              </w:rPr>
              <w:t xml:space="preserve">   </w:t>
            </w:r>
            <w:r w:rsidRPr="002474E4">
              <w:rPr>
                <w:rFonts w:ascii="Arial" w:hAnsi="Arial" w:cs="Arial"/>
                <w:sz w:val="20"/>
                <w:szCs w:val="20"/>
              </w:rPr>
              <w:t>V</w:t>
            </w:r>
            <w:r>
              <w:rPr>
                <w:rFonts w:ascii="Arial" w:hAnsi="Arial" w:cs="Arial"/>
                <w:sz w:val="20"/>
                <w:szCs w:val="20"/>
              </w:rPr>
              <w:t> </w:t>
            </w:r>
            <w:r w:rsidRPr="002474E4">
              <w:rPr>
                <w:rFonts w:ascii="Arial" w:hAnsi="Arial" w:cs="Arial"/>
                <w:sz w:val="20"/>
                <w:szCs w:val="20"/>
              </w:rPr>
              <w:t>Jihlavě</w:t>
            </w:r>
            <w:r>
              <w:rPr>
                <w:rFonts w:ascii="Arial" w:hAnsi="Arial" w:cs="Arial"/>
                <w:sz w:val="20"/>
                <w:szCs w:val="20"/>
              </w:rPr>
              <w:t xml:space="preserve"> dne: viz podpis</w:t>
            </w:r>
          </w:p>
        </w:tc>
      </w:tr>
      <w:tr w:rsidR="00BF47E7" w:rsidRPr="002474E4" w14:paraId="35852FC2" w14:textId="77777777" w:rsidTr="0060660E">
        <w:tc>
          <w:tcPr>
            <w:tcW w:w="4198" w:type="dxa"/>
            <w:shd w:val="clear" w:color="auto" w:fill="auto"/>
          </w:tcPr>
          <w:p w14:paraId="11F020D0" w14:textId="77777777" w:rsidR="00BF47E7" w:rsidRPr="002474E4" w:rsidRDefault="00BF47E7" w:rsidP="0060660E">
            <w:pPr>
              <w:rPr>
                <w:rFonts w:ascii="Arial" w:hAnsi="Arial" w:cs="Arial"/>
                <w:sz w:val="20"/>
                <w:szCs w:val="20"/>
              </w:rPr>
            </w:pPr>
          </w:p>
          <w:p w14:paraId="442779DE" w14:textId="77777777" w:rsidR="00BF47E7" w:rsidRPr="002474E4" w:rsidRDefault="00BF47E7" w:rsidP="0060660E">
            <w:pPr>
              <w:rPr>
                <w:rFonts w:ascii="Arial" w:hAnsi="Arial" w:cs="Arial"/>
                <w:sz w:val="20"/>
                <w:szCs w:val="20"/>
              </w:rPr>
            </w:pPr>
          </w:p>
          <w:p w14:paraId="397B1D3B" w14:textId="77777777" w:rsidR="00BF47E7" w:rsidRPr="002474E4" w:rsidRDefault="00BF47E7" w:rsidP="0060660E">
            <w:pPr>
              <w:rPr>
                <w:rFonts w:ascii="Arial" w:hAnsi="Arial" w:cs="Arial"/>
                <w:sz w:val="20"/>
                <w:szCs w:val="20"/>
              </w:rPr>
            </w:pPr>
          </w:p>
          <w:p w14:paraId="431D2345" w14:textId="77777777" w:rsidR="00BF47E7" w:rsidRPr="002474E4" w:rsidRDefault="00BF47E7" w:rsidP="0060660E">
            <w:pPr>
              <w:rPr>
                <w:rFonts w:ascii="Arial" w:hAnsi="Arial" w:cs="Arial"/>
                <w:sz w:val="20"/>
                <w:szCs w:val="20"/>
              </w:rPr>
            </w:pPr>
            <w:r w:rsidRPr="002474E4">
              <w:rPr>
                <w:rFonts w:ascii="Arial" w:hAnsi="Arial" w:cs="Arial"/>
                <w:sz w:val="20"/>
                <w:szCs w:val="20"/>
              </w:rPr>
              <w:t>………………………………………</w:t>
            </w:r>
          </w:p>
          <w:p w14:paraId="03E8C589" w14:textId="77777777" w:rsidR="002F2F4B" w:rsidRDefault="00BF47E7" w:rsidP="002F2F4B">
            <w:pPr>
              <w:spacing w:after="0"/>
              <w:rPr>
                <w:rFonts w:ascii="Arial" w:eastAsia="Times New Roman" w:hAnsi="Arial" w:cs="Arial"/>
                <w:i/>
                <w:color w:val="000000"/>
                <w:sz w:val="18"/>
                <w:szCs w:val="18"/>
              </w:rPr>
            </w:pPr>
            <w:r w:rsidRPr="00245E44">
              <w:rPr>
                <w:rFonts w:ascii="Arial" w:eastAsia="Times New Roman" w:hAnsi="Arial" w:cs="Arial"/>
                <w:i/>
                <w:color w:val="000000"/>
                <w:sz w:val="18"/>
                <w:szCs w:val="18"/>
              </w:rPr>
              <w:t xml:space="preserve">Titul, jméno, příjmení a funkce osoby </w:t>
            </w:r>
          </w:p>
          <w:p w14:paraId="4FDEE8CE" w14:textId="1165A7F3" w:rsidR="00BF47E7" w:rsidRPr="00245E44" w:rsidRDefault="00BF47E7" w:rsidP="002F2F4B">
            <w:pPr>
              <w:spacing w:after="0" w:line="240" w:lineRule="auto"/>
              <w:rPr>
                <w:rFonts w:ascii="Arial" w:hAnsi="Arial" w:cs="Arial"/>
                <w:sz w:val="18"/>
                <w:szCs w:val="18"/>
              </w:rPr>
            </w:pPr>
            <w:r w:rsidRPr="00245E44">
              <w:rPr>
                <w:rFonts w:ascii="Arial" w:eastAsia="Times New Roman" w:hAnsi="Arial" w:cs="Arial"/>
                <w:i/>
                <w:color w:val="000000"/>
                <w:sz w:val="18"/>
                <w:szCs w:val="18"/>
              </w:rPr>
              <w:t>oprávněné jednat za prodávajícího</w:t>
            </w:r>
          </w:p>
        </w:tc>
        <w:tc>
          <w:tcPr>
            <w:tcW w:w="4360" w:type="dxa"/>
            <w:shd w:val="clear" w:color="auto" w:fill="auto"/>
          </w:tcPr>
          <w:p w14:paraId="3595FF67" w14:textId="77777777" w:rsidR="00BF47E7" w:rsidRPr="002474E4" w:rsidRDefault="00BF47E7" w:rsidP="0060660E">
            <w:pPr>
              <w:rPr>
                <w:rFonts w:ascii="Arial" w:hAnsi="Arial" w:cs="Arial"/>
                <w:sz w:val="20"/>
                <w:szCs w:val="20"/>
              </w:rPr>
            </w:pPr>
          </w:p>
          <w:p w14:paraId="5673E0B8" w14:textId="77777777" w:rsidR="00BF47E7" w:rsidRPr="002474E4" w:rsidRDefault="00BF47E7" w:rsidP="0060660E">
            <w:pPr>
              <w:rPr>
                <w:rFonts w:ascii="Arial" w:hAnsi="Arial" w:cs="Arial"/>
                <w:sz w:val="20"/>
                <w:szCs w:val="20"/>
              </w:rPr>
            </w:pPr>
          </w:p>
          <w:p w14:paraId="3680C591" w14:textId="77777777" w:rsidR="00BF47E7" w:rsidRPr="002474E4" w:rsidRDefault="00BF47E7" w:rsidP="0060660E">
            <w:pPr>
              <w:rPr>
                <w:rFonts w:ascii="Arial" w:hAnsi="Arial" w:cs="Arial"/>
                <w:sz w:val="20"/>
                <w:szCs w:val="20"/>
              </w:rPr>
            </w:pPr>
            <w:r w:rsidRPr="002474E4">
              <w:rPr>
                <w:rFonts w:ascii="Arial" w:hAnsi="Arial" w:cs="Arial"/>
                <w:sz w:val="20"/>
                <w:szCs w:val="20"/>
              </w:rPr>
              <w:t xml:space="preserve">      </w:t>
            </w:r>
          </w:p>
          <w:p w14:paraId="05281389" w14:textId="77777777" w:rsidR="00BF47E7" w:rsidRPr="002474E4" w:rsidRDefault="00BF47E7" w:rsidP="0060660E">
            <w:pPr>
              <w:rPr>
                <w:rFonts w:ascii="Arial" w:hAnsi="Arial" w:cs="Arial"/>
                <w:sz w:val="20"/>
                <w:szCs w:val="20"/>
              </w:rPr>
            </w:pPr>
            <w:r w:rsidRPr="002474E4">
              <w:rPr>
                <w:rFonts w:ascii="Arial" w:hAnsi="Arial" w:cs="Arial"/>
                <w:sz w:val="20"/>
                <w:szCs w:val="20"/>
              </w:rPr>
              <w:t>……………………………………………….</w:t>
            </w:r>
          </w:p>
          <w:p w14:paraId="6D8229A9" w14:textId="77777777" w:rsidR="00BF47E7" w:rsidRPr="00245E44" w:rsidRDefault="00BF47E7" w:rsidP="002F2F4B">
            <w:pPr>
              <w:spacing w:line="240" w:lineRule="auto"/>
              <w:rPr>
                <w:rFonts w:ascii="Arial" w:hAnsi="Arial" w:cs="Arial"/>
                <w:i/>
                <w:sz w:val="18"/>
                <w:szCs w:val="18"/>
              </w:rPr>
            </w:pPr>
            <w:r w:rsidRPr="00245E44">
              <w:rPr>
                <w:rFonts w:ascii="Arial" w:hAnsi="Arial" w:cs="Arial"/>
                <w:i/>
                <w:sz w:val="18"/>
                <w:szCs w:val="18"/>
              </w:rPr>
              <w:t>Ing. Radovan Necid, ředitel organizace, Krajská správa a údržba silnic Vysočiny, příspěvková organizace</w:t>
            </w:r>
          </w:p>
        </w:tc>
      </w:tr>
    </w:tbl>
    <w:p w14:paraId="019419C6" w14:textId="77777777" w:rsidR="00BF47E7" w:rsidRDefault="00BF47E7" w:rsidP="00EE6E8D">
      <w:pPr>
        <w:keepNext/>
        <w:spacing w:after="120" w:line="240" w:lineRule="auto"/>
        <w:jc w:val="center"/>
        <w:rPr>
          <w:rFonts w:ascii="Arial" w:eastAsia="Times New Roman" w:hAnsi="Arial" w:cs="Arial"/>
          <w:b/>
          <w:snapToGrid w:val="0"/>
          <w:color w:val="000000"/>
          <w:sz w:val="20"/>
          <w:szCs w:val="20"/>
          <w:lang w:eastAsia="cs-CZ"/>
        </w:rPr>
      </w:pPr>
    </w:p>
    <w:p w14:paraId="26648828" w14:textId="417F7D71" w:rsidR="00471FA9" w:rsidRPr="00952DB0" w:rsidRDefault="00EE6E8D" w:rsidP="002B7313">
      <w:pPr>
        <w:tabs>
          <w:tab w:val="left" w:pos="3620"/>
        </w:tabs>
        <w:jc w:val="right"/>
        <w:rPr>
          <w:rFonts w:ascii="Arial" w:hAnsi="Arial" w:cs="Arial"/>
          <w:i/>
          <w:sz w:val="20"/>
          <w:szCs w:val="20"/>
        </w:rPr>
      </w:pPr>
      <w:r w:rsidRPr="00952DB0">
        <w:rPr>
          <w:rFonts w:ascii="Arial" w:hAnsi="Arial" w:cs="Arial"/>
          <w:sz w:val="20"/>
          <w:szCs w:val="20"/>
        </w:rPr>
        <w:br w:type="page"/>
      </w:r>
    </w:p>
    <w:p w14:paraId="5222B6A6" w14:textId="42452ACD" w:rsidR="00EE6E8D" w:rsidRPr="00952DB0" w:rsidRDefault="002B7313" w:rsidP="00920106">
      <w:pPr>
        <w:spacing w:before="100" w:beforeAutospacing="1" w:after="0" w:line="240" w:lineRule="auto"/>
        <w:jc w:val="right"/>
        <w:rPr>
          <w:rFonts w:ascii="Arial" w:hAnsi="Arial" w:cs="Arial"/>
          <w:sz w:val="20"/>
          <w:szCs w:val="20"/>
        </w:rPr>
      </w:pPr>
      <w:r>
        <w:rPr>
          <w:rFonts w:ascii="Arial" w:hAnsi="Arial" w:cs="Arial"/>
          <w:sz w:val="20"/>
          <w:szCs w:val="20"/>
        </w:rPr>
        <w:lastRenderedPageBreak/>
        <w:t>Příloha A1</w:t>
      </w:r>
      <w:r w:rsidR="005A4753" w:rsidRPr="00952DB0">
        <w:rPr>
          <w:rFonts w:ascii="Arial" w:hAnsi="Arial" w:cs="Arial"/>
          <w:sz w:val="20"/>
          <w:szCs w:val="20"/>
        </w:rPr>
        <w:t xml:space="preserve"> smlouvy</w:t>
      </w:r>
    </w:p>
    <w:p w14:paraId="18C5F166" w14:textId="77777777" w:rsidR="00EE6E8D" w:rsidRPr="00952DB0" w:rsidRDefault="00EE6E8D" w:rsidP="00EE6E8D">
      <w:pPr>
        <w:jc w:val="center"/>
        <w:rPr>
          <w:rFonts w:ascii="Arial" w:hAnsi="Arial" w:cs="Arial"/>
          <w:b/>
          <w:sz w:val="20"/>
          <w:szCs w:val="20"/>
        </w:rPr>
      </w:pPr>
    </w:p>
    <w:p w14:paraId="30BB4E77" w14:textId="77777777" w:rsidR="007E7D29" w:rsidRDefault="007E7D29" w:rsidP="00EE6E8D">
      <w:pPr>
        <w:jc w:val="center"/>
        <w:rPr>
          <w:rFonts w:ascii="Arial" w:hAnsi="Arial" w:cs="Arial"/>
          <w:b/>
          <w:sz w:val="20"/>
          <w:szCs w:val="20"/>
        </w:rPr>
      </w:pPr>
    </w:p>
    <w:p w14:paraId="7CCA8987" w14:textId="08A4AE31" w:rsidR="00EE6E8D" w:rsidRPr="00952DB0" w:rsidRDefault="00EE6E8D" w:rsidP="00EE6E8D">
      <w:pPr>
        <w:jc w:val="center"/>
        <w:rPr>
          <w:rFonts w:ascii="Arial" w:hAnsi="Arial" w:cs="Arial"/>
          <w:b/>
          <w:sz w:val="20"/>
          <w:szCs w:val="20"/>
        </w:rPr>
      </w:pPr>
      <w:r w:rsidRPr="00952DB0">
        <w:rPr>
          <w:rFonts w:ascii="Arial" w:hAnsi="Arial" w:cs="Arial"/>
          <w:b/>
          <w:sz w:val="20"/>
          <w:szCs w:val="20"/>
        </w:rPr>
        <w:t>Údaje, které jsou součástí ujednání a nebudou zveřejněny v Registru smluv:</w:t>
      </w:r>
    </w:p>
    <w:p w14:paraId="63E84233" w14:textId="77777777" w:rsidR="00471FA9" w:rsidRPr="00952DB0" w:rsidRDefault="00471FA9" w:rsidP="00471FA9">
      <w:pPr>
        <w:spacing w:after="120" w:line="240" w:lineRule="auto"/>
        <w:jc w:val="center"/>
        <w:rPr>
          <w:rFonts w:ascii="Arial" w:hAnsi="Arial" w:cs="Arial"/>
          <w:i/>
          <w:sz w:val="20"/>
          <w:szCs w:val="20"/>
        </w:rPr>
      </w:pPr>
      <w:r w:rsidRPr="00952DB0">
        <w:rPr>
          <w:rFonts w:ascii="Arial" w:hAnsi="Arial" w:cs="Arial"/>
          <w:i/>
          <w:color w:val="FF0000"/>
          <w:sz w:val="20"/>
          <w:szCs w:val="20"/>
        </w:rPr>
        <w:t>(budou doplněny nejpozději před uzavřením smlouvy)</w:t>
      </w:r>
    </w:p>
    <w:p w14:paraId="010AF815" w14:textId="77777777" w:rsidR="00EE6E8D" w:rsidRPr="00952DB0" w:rsidRDefault="00EE6E8D" w:rsidP="00EE6E8D">
      <w:pPr>
        <w:jc w:val="center"/>
        <w:rPr>
          <w:rFonts w:ascii="Arial" w:hAnsi="Arial" w:cs="Arial"/>
          <w:b/>
          <w:sz w:val="20"/>
          <w:szCs w:val="20"/>
        </w:rPr>
      </w:pPr>
    </w:p>
    <w:p w14:paraId="1CDBF0CF" w14:textId="77777777" w:rsidR="00EE6E8D" w:rsidRPr="00952DB0" w:rsidRDefault="00EE6E8D" w:rsidP="00EE6E8D">
      <w:pPr>
        <w:rPr>
          <w:rFonts w:ascii="Arial" w:hAnsi="Arial" w:cs="Arial"/>
          <w:b/>
          <w:sz w:val="20"/>
          <w:szCs w:val="20"/>
        </w:rPr>
      </w:pPr>
    </w:p>
    <w:p w14:paraId="3CB1EB00" w14:textId="77777777" w:rsidR="00EE6E8D" w:rsidRPr="00952DB0" w:rsidRDefault="00EE6E8D" w:rsidP="00EE6E8D">
      <w:pPr>
        <w:rPr>
          <w:rFonts w:ascii="Arial" w:hAnsi="Arial" w:cs="Arial"/>
          <w:sz w:val="20"/>
          <w:szCs w:val="20"/>
        </w:rPr>
      </w:pPr>
      <w:r w:rsidRPr="00952DB0">
        <w:rPr>
          <w:rFonts w:ascii="Arial" w:hAnsi="Arial" w:cs="Arial"/>
          <w:b/>
          <w:sz w:val="20"/>
          <w:szCs w:val="20"/>
        </w:rPr>
        <w:t>Krajská správa a údržba silnic Vysočiny, příspěvková organizace</w:t>
      </w:r>
    </w:p>
    <w:p w14:paraId="10912E04" w14:textId="77777777" w:rsidR="00EE6E8D" w:rsidRPr="00952DB0" w:rsidRDefault="00EE6E8D" w:rsidP="00EE6E8D">
      <w:pPr>
        <w:rPr>
          <w:rFonts w:ascii="Arial" w:hAnsi="Arial" w:cs="Arial"/>
          <w:sz w:val="20"/>
          <w:szCs w:val="20"/>
        </w:rPr>
      </w:pPr>
      <w:r w:rsidRPr="00952DB0">
        <w:rPr>
          <w:rFonts w:ascii="Arial" w:hAnsi="Arial" w:cs="Arial"/>
          <w:sz w:val="20"/>
          <w:szCs w:val="20"/>
        </w:rPr>
        <w:t>IČO:</w:t>
      </w:r>
      <w:r w:rsidRPr="00952DB0">
        <w:rPr>
          <w:rFonts w:ascii="Arial" w:hAnsi="Arial" w:cs="Arial"/>
          <w:sz w:val="20"/>
          <w:szCs w:val="20"/>
        </w:rPr>
        <w:tab/>
      </w:r>
      <w:r w:rsidRPr="00952DB0">
        <w:rPr>
          <w:rFonts w:ascii="Arial" w:hAnsi="Arial" w:cs="Arial"/>
          <w:sz w:val="20"/>
          <w:szCs w:val="20"/>
        </w:rPr>
        <w:tab/>
      </w:r>
      <w:r w:rsidRPr="00952DB0">
        <w:rPr>
          <w:rFonts w:ascii="Arial" w:hAnsi="Arial" w:cs="Arial"/>
          <w:sz w:val="20"/>
          <w:szCs w:val="20"/>
        </w:rPr>
        <w:tab/>
        <w:t>00090450</w:t>
      </w:r>
    </w:p>
    <w:p w14:paraId="2C9F0481" w14:textId="77777777" w:rsidR="00EE6E8D" w:rsidRPr="00952DB0" w:rsidRDefault="00EE6E8D" w:rsidP="00EE6E8D">
      <w:pPr>
        <w:rPr>
          <w:rFonts w:ascii="Arial" w:hAnsi="Arial" w:cs="Arial"/>
          <w:b/>
          <w:sz w:val="20"/>
          <w:szCs w:val="20"/>
        </w:rPr>
      </w:pPr>
      <w:r w:rsidRPr="00952DB0">
        <w:rPr>
          <w:rFonts w:ascii="Arial" w:hAnsi="Arial" w:cs="Arial"/>
          <w:sz w:val="20"/>
          <w:szCs w:val="20"/>
        </w:rPr>
        <w:t xml:space="preserve">Číslo účtu: </w:t>
      </w:r>
      <w:r w:rsidRPr="00952DB0">
        <w:rPr>
          <w:rFonts w:ascii="Arial" w:hAnsi="Arial" w:cs="Arial"/>
          <w:sz w:val="20"/>
          <w:szCs w:val="20"/>
        </w:rPr>
        <w:tab/>
      </w:r>
      <w:r w:rsidRPr="00952DB0">
        <w:rPr>
          <w:rFonts w:ascii="Arial" w:hAnsi="Arial" w:cs="Arial"/>
          <w:sz w:val="20"/>
          <w:szCs w:val="20"/>
        </w:rPr>
        <w:tab/>
        <w:t>18330681/0100</w:t>
      </w:r>
    </w:p>
    <w:p w14:paraId="6B7C936A" w14:textId="77777777" w:rsidR="00EE6E8D" w:rsidRPr="00952DB0" w:rsidRDefault="00EE6E8D" w:rsidP="00EE6E8D">
      <w:pPr>
        <w:rPr>
          <w:rFonts w:ascii="Arial" w:hAnsi="Arial" w:cs="Arial"/>
          <w:b/>
          <w:sz w:val="20"/>
          <w:szCs w:val="20"/>
        </w:rPr>
      </w:pPr>
    </w:p>
    <w:p w14:paraId="25303F72" w14:textId="77777777" w:rsidR="00EE6E8D" w:rsidRPr="00952DB0" w:rsidRDefault="00EE6E8D" w:rsidP="00EE6E8D">
      <w:pPr>
        <w:tabs>
          <w:tab w:val="left" w:pos="0"/>
        </w:tabs>
        <w:spacing w:after="120"/>
        <w:jc w:val="both"/>
        <w:rPr>
          <w:rFonts w:ascii="Arial" w:eastAsia="Times New Roman" w:hAnsi="Arial" w:cs="Arial"/>
          <w:sz w:val="20"/>
          <w:szCs w:val="20"/>
        </w:rPr>
      </w:pPr>
      <w:r w:rsidRPr="00952DB0">
        <w:rPr>
          <w:rFonts w:ascii="Arial" w:eastAsia="Times New Roman" w:hAnsi="Arial" w:cs="Arial"/>
          <w:sz w:val="20"/>
          <w:szCs w:val="20"/>
        </w:rPr>
        <w:t>Osoba pověřená jednat jménem kupujícího ve věcech plnění a převzetí zboží</w:t>
      </w:r>
      <w:r w:rsidRPr="00952DB0">
        <w:rPr>
          <w:rFonts w:ascii="Arial" w:hAnsi="Arial" w:cs="Arial"/>
          <w:sz w:val="20"/>
          <w:szCs w:val="20"/>
        </w:rPr>
        <w:t xml:space="preserve">: </w:t>
      </w:r>
    </w:p>
    <w:p w14:paraId="46FECEA8" w14:textId="77777777" w:rsidR="00EE6E8D" w:rsidRPr="00952DB0"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952DB0">
        <w:rPr>
          <w:rFonts w:ascii="Arial" w:hAnsi="Arial" w:cs="Arial"/>
          <w:color w:val="FF0000"/>
          <w:sz w:val="20"/>
          <w:szCs w:val="20"/>
        </w:rPr>
        <w:t xml:space="preserve">Jméno, příjmení: </w:t>
      </w:r>
    </w:p>
    <w:p w14:paraId="384ADF7E" w14:textId="77777777" w:rsidR="00EE6E8D" w:rsidRPr="00952DB0" w:rsidRDefault="00EE6E8D" w:rsidP="00EE6E8D">
      <w:pPr>
        <w:autoSpaceDE w:val="0"/>
        <w:autoSpaceDN w:val="0"/>
        <w:adjustRightInd w:val="0"/>
        <w:spacing w:after="120"/>
        <w:ind w:hanging="709"/>
        <w:rPr>
          <w:rFonts w:ascii="Arial" w:hAnsi="Arial" w:cs="Arial"/>
          <w:bCs/>
          <w:color w:val="C00000"/>
          <w:sz w:val="20"/>
          <w:szCs w:val="20"/>
        </w:rPr>
      </w:pPr>
      <w:r w:rsidRPr="00952DB0">
        <w:rPr>
          <w:rFonts w:ascii="Arial" w:hAnsi="Arial" w:cs="Arial"/>
          <w:color w:val="FF0000"/>
          <w:sz w:val="20"/>
          <w:szCs w:val="20"/>
        </w:rPr>
        <w:tab/>
      </w:r>
      <w:r w:rsidRPr="00952DB0">
        <w:rPr>
          <w:rFonts w:ascii="Arial" w:hAnsi="Arial" w:cs="Arial"/>
          <w:color w:val="FF0000"/>
          <w:sz w:val="20"/>
          <w:szCs w:val="20"/>
        </w:rPr>
        <w:tab/>
      </w:r>
      <w:r w:rsidRPr="00952DB0">
        <w:rPr>
          <w:rFonts w:ascii="Arial" w:hAnsi="Arial" w:cs="Arial"/>
          <w:color w:val="FF0000"/>
          <w:sz w:val="20"/>
          <w:szCs w:val="20"/>
        </w:rPr>
        <w:tab/>
        <w:t xml:space="preserve">telefon (GSM): </w:t>
      </w:r>
    </w:p>
    <w:p w14:paraId="2B6CC429" w14:textId="77777777" w:rsidR="00EE6E8D" w:rsidRPr="00952DB0" w:rsidRDefault="00EE6E8D" w:rsidP="00EE6E8D">
      <w:pPr>
        <w:autoSpaceDE w:val="0"/>
        <w:autoSpaceDN w:val="0"/>
        <w:adjustRightInd w:val="0"/>
        <w:spacing w:after="120"/>
        <w:ind w:left="708" w:firstLine="708"/>
        <w:rPr>
          <w:rFonts w:ascii="Arial" w:hAnsi="Arial" w:cs="Arial"/>
          <w:color w:val="FF0000"/>
          <w:sz w:val="20"/>
          <w:szCs w:val="20"/>
        </w:rPr>
      </w:pPr>
      <w:r w:rsidRPr="00952DB0">
        <w:rPr>
          <w:rFonts w:ascii="Arial" w:hAnsi="Arial" w:cs="Arial"/>
          <w:color w:val="FF0000"/>
          <w:sz w:val="20"/>
          <w:szCs w:val="20"/>
        </w:rPr>
        <w:t xml:space="preserve">e-mail: </w:t>
      </w:r>
    </w:p>
    <w:p w14:paraId="06AE1524" w14:textId="77777777" w:rsidR="00EE6E8D" w:rsidRPr="00952DB0" w:rsidRDefault="00EE6E8D" w:rsidP="00EE6E8D">
      <w:pPr>
        <w:pBdr>
          <w:bottom w:val="single" w:sz="4" w:space="1" w:color="auto"/>
        </w:pBdr>
        <w:rPr>
          <w:rFonts w:ascii="Arial" w:hAnsi="Arial" w:cs="Arial"/>
          <w:sz w:val="20"/>
          <w:szCs w:val="20"/>
        </w:rPr>
      </w:pPr>
    </w:p>
    <w:p w14:paraId="5F6DBB0D" w14:textId="77777777" w:rsidR="00EE6E8D" w:rsidRPr="00952DB0" w:rsidRDefault="00EE6E8D" w:rsidP="00EE6E8D">
      <w:pPr>
        <w:rPr>
          <w:rFonts w:ascii="Arial" w:hAnsi="Arial" w:cs="Arial"/>
          <w:b/>
          <w:bCs/>
          <w:color w:val="C00000"/>
          <w:sz w:val="20"/>
          <w:szCs w:val="20"/>
          <w:highlight w:val="lightGray"/>
        </w:rPr>
      </w:pPr>
    </w:p>
    <w:p w14:paraId="0FADCBAD" w14:textId="77777777" w:rsidR="00EE6E8D" w:rsidRPr="00952DB0" w:rsidRDefault="00EE6E8D" w:rsidP="00EE6E8D">
      <w:pPr>
        <w:rPr>
          <w:rFonts w:ascii="Arial" w:eastAsia="Times New Roman" w:hAnsi="Arial" w:cs="Arial"/>
          <w:b/>
          <w:color w:val="FF0000"/>
          <w:sz w:val="20"/>
          <w:szCs w:val="20"/>
        </w:rPr>
      </w:pPr>
      <w:r w:rsidRPr="00952DB0">
        <w:rPr>
          <w:rFonts w:ascii="Arial" w:eastAsia="Times New Roman" w:hAnsi="Arial" w:cs="Arial"/>
          <w:b/>
          <w:color w:val="FF0000"/>
          <w:sz w:val="20"/>
          <w:szCs w:val="20"/>
        </w:rPr>
        <w:t>Obchodní firma:</w:t>
      </w:r>
    </w:p>
    <w:p w14:paraId="196B592F" w14:textId="77777777" w:rsidR="00EE6E8D" w:rsidRPr="00952DB0" w:rsidRDefault="00EE6E8D" w:rsidP="00EE6E8D">
      <w:pPr>
        <w:rPr>
          <w:rFonts w:ascii="Arial" w:hAnsi="Arial" w:cs="Arial"/>
          <w:color w:val="C00000"/>
          <w:sz w:val="20"/>
          <w:szCs w:val="20"/>
        </w:rPr>
      </w:pPr>
      <w:r w:rsidRPr="00952DB0">
        <w:rPr>
          <w:rFonts w:ascii="Arial" w:hAnsi="Arial" w:cs="Arial"/>
          <w:color w:val="C00000"/>
          <w:sz w:val="20"/>
          <w:szCs w:val="20"/>
        </w:rPr>
        <w:t>IČO:</w:t>
      </w:r>
      <w:r w:rsidRPr="00952DB0">
        <w:rPr>
          <w:rFonts w:ascii="Arial" w:hAnsi="Arial" w:cs="Arial"/>
          <w:color w:val="C00000"/>
          <w:sz w:val="20"/>
          <w:szCs w:val="20"/>
        </w:rPr>
        <w:tab/>
      </w:r>
      <w:r w:rsidRPr="00952DB0">
        <w:rPr>
          <w:rFonts w:ascii="Arial" w:hAnsi="Arial" w:cs="Arial"/>
          <w:color w:val="C00000"/>
          <w:sz w:val="20"/>
          <w:szCs w:val="20"/>
        </w:rPr>
        <w:tab/>
      </w:r>
      <w:r w:rsidRPr="00952DB0">
        <w:rPr>
          <w:rFonts w:ascii="Arial" w:hAnsi="Arial" w:cs="Arial"/>
          <w:color w:val="C00000"/>
          <w:sz w:val="20"/>
          <w:szCs w:val="20"/>
        </w:rPr>
        <w:tab/>
      </w:r>
    </w:p>
    <w:p w14:paraId="46490F6E" w14:textId="77777777" w:rsidR="00EE6E8D" w:rsidRPr="00952DB0" w:rsidRDefault="00EE6E8D" w:rsidP="00EE6E8D">
      <w:pPr>
        <w:rPr>
          <w:rFonts w:ascii="Arial" w:hAnsi="Arial" w:cs="Arial"/>
          <w:b/>
          <w:color w:val="C00000"/>
          <w:sz w:val="20"/>
          <w:szCs w:val="20"/>
        </w:rPr>
      </w:pPr>
      <w:r w:rsidRPr="00952DB0">
        <w:rPr>
          <w:rFonts w:ascii="Arial" w:hAnsi="Arial" w:cs="Arial"/>
          <w:color w:val="C00000"/>
          <w:sz w:val="20"/>
          <w:szCs w:val="20"/>
        </w:rPr>
        <w:t xml:space="preserve">Číslo účtu:                  </w:t>
      </w:r>
      <w:r w:rsidRPr="00952DB0">
        <w:rPr>
          <w:rFonts w:ascii="Arial" w:hAnsi="Arial" w:cs="Arial"/>
          <w:color w:val="C00000"/>
          <w:sz w:val="20"/>
          <w:szCs w:val="20"/>
        </w:rPr>
        <w:tab/>
      </w:r>
    </w:p>
    <w:p w14:paraId="7BE1C101" w14:textId="77777777" w:rsidR="00EE6E8D" w:rsidRPr="00952DB0" w:rsidRDefault="00EE6E8D" w:rsidP="00EE6E8D">
      <w:pPr>
        <w:rPr>
          <w:rFonts w:ascii="Arial" w:hAnsi="Arial" w:cs="Arial"/>
          <w:b/>
          <w:sz w:val="20"/>
          <w:szCs w:val="20"/>
        </w:rPr>
      </w:pPr>
    </w:p>
    <w:p w14:paraId="1EB63F99" w14:textId="77777777" w:rsidR="00EE6E8D" w:rsidRPr="00952DB0"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952DB0">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952DB0"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952DB0">
        <w:rPr>
          <w:rFonts w:ascii="Arial" w:hAnsi="Arial" w:cs="Arial"/>
          <w:color w:val="FF0000"/>
          <w:sz w:val="20"/>
          <w:szCs w:val="20"/>
        </w:rPr>
        <w:t xml:space="preserve">Jméno, příjmení: </w:t>
      </w:r>
    </w:p>
    <w:p w14:paraId="6C727A41" w14:textId="77777777" w:rsidR="00EE6E8D" w:rsidRPr="00952DB0" w:rsidRDefault="00EE6E8D" w:rsidP="00EE6E8D">
      <w:pPr>
        <w:autoSpaceDE w:val="0"/>
        <w:autoSpaceDN w:val="0"/>
        <w:adjustRightInd w:val="0"/>
        <w:spacing w:after="120"/>
        <w:ind w:hanging="709"/>
        <w:rPr>
          <w:rFonts w:ascii="Arial" w:hAnsi="Arial" w:cs="Arial"/>
          <w:bCs/>
          <w:color w:val="C00000"/>
          <w:sz w:val="20"/>
          <w:szCs w:val="20"/>
        </w:rPr>
      </w:pPr>
      <w:r w:rsidRPr="00952DB0">
        <w:rPr>
          <w:rFonts w:ascii="Arial" w:hAnsi="Arial" w:cs="Arial"/>
          <w:color w:val="FF0000"/>
          <w:sz w:val="20"/>
          <w:szCs w:val="20"/>
        </w:rPr>
        <w:tab/>
      </w:r>
      <w:r w:rsidRPr="00952DB0">
        <w:rPr>
          <w:rFonts w:ascii="Arial" w:hAnsi="Arial" w:cs="Arial"/>
          <w:color w:val="FF0000"/>
          <w:sz w:val="20"/>
          <w:szCs w:val="20"/>
        </w:rPr>
        <w:tab/>
      </w:r>
      <w:r w:rsidRPr="00952DB0">
        <w:rPr>
          <w:rFonts w:ascii="Arial" w:hAnsi="Arial" w:cs="Arial"/>
          <w:color w:val="FF0000"/>
          <w:sz w:val="20"/>
          <w:szCs w:val="20"/>
        </w:rPr>
        <w:tab/>
        <w:t xml:space="preserve">telefon (GSM): </w:t>
      </w:r>
    </w:p>
    <w:p w14:paraId="7EC90E77" w14:textId="77777777" w:rsidR="00EE6E8D" w:rsidRPr="00952DB0" w:rsidRDefault="00EE6E8D" w:rsidP="00EE6E8D">
      <w:pPr>
        <w:autoSpaceDE w:val="0"/>
        <w:autoSpaceDN w:val="0"/>
        <w:adjustRightInd w:val="0"/>
        <w:spacing w:after="120"/>
        <w:ind w:left="708" w:firstLine="708"/>
        <w:rPr>
          <w:rFonts w:ascii="Arial" w:hAnsi="Arial" w:cs="Arial"/>
          <w:color w:val="FF0000"/>
          <w:sz w:val="20"/>
          <w:szCs w:val="20"/>
        </w:rPr>
      </w:pPr>
      <w:r w:rsidRPr="00952DB0">
        <w:rPr>
          <w:rFonts w:ascii="Arial" w:hAnsi="Arial" w:cs="Arial"/>
          <w:color w:val="FF0000"/>
          <w:sz w:val="20"/>
          <w:szCs w:val="20"/>
        </w:rPr>
        <w:t xml:space="preserve">e-mail: </w:t>
      </w:r>
    </w:p>
    <w:p w14:paraId="4994AED4" w14:textId="77777777" w:rsidR="002B7313" w:rsidRDefault="002B7313" w:rsidP="002B7313">
      <w:pPr>
        <w:tabs>
          <w:tab w:val="left" w:pos="3620"/>
        </w:tabs>
        <w:jc w:val="right"/>
        <w:rPr>
          <w:rFonts w:ascii="Arial" w:hAnsi="Arial" w:cs="Arial"/>
          <w:sz w:val="20"/>
          <w:szCs w:val="20"/>
        </w:rPr>
      </w:pPr>
    </w:p>
    <w:p w14:paraId="6803DC92" w14:textId="77777777" w:rsidR="002B7313" w:rsidRDefault="002B7313" w:rsidP="002B7313">
      <w:pPr>
        <w:tabs>
          <w:tab w:val="left" w:pos="3620"/>
        </w:tabs>
        <w:jc w:val="right"/>
        <w:rPr>
          <w:rFonts w:ascii="Arial" w:hAnsi="Arial" w:cs="Arial"/>
          <w:sz w:val="20"/>
          <w:szCs w:val="20"/>
        </w:rPr>
      </w:pPr>
    </w:p>
    <w:p w14:paraId="7731B9E8" w14:textId="77777777" w:rsidR="002B7313" w:rsidRDefault="002B7313" w:rsidP="002B7313">
      <w:pPr>
        <w:tabs>
          <w:tab w:val="left" w:pos="3620"/>
        </w:tabs>
        <w:jc w:val="right"/>
        <w:rPr>
          <w:rFonts w:ascii="Arial" w:hAnsi="Arial" w:cs="Arial"/>
          <w:sz w:val="20"/>
          <w:szCs w:val="20"/>
        </w:rPr>
      </w:pPr>
    </w:p>
    <w:p w14:paraId="49B5F690" w14:textId="77777777" w:rsidR="002B7313" w:rsidRDefault="002B7313" w:rsidP="002B7313">
      <w:pPr>
        <w:tabs>
          <w:tab w:val="left" w:pos="3620"/>
        </w:tabs>
        <w:jc w:val="right"/>
        <w:rPr>
          <w:rFonts w:ascii="Arial" w:hAnsi="Arial" w:cs="Arial"/>
          <w:sz w:val="20"/>
          <w:szCs w:val="20"/>
        </w:rPr>
      </w:pPr>
    </w:p>
    <w:p w14:paraId="64C0C0C3" w14:textId="77777777" w:rsidR="002B7313" w:rsidRDefault="002B7313" w:rsidP="002B7313">
      <w:pPr>
        <w:tabs>
          <w:tab w:val="left" w:pos="3620"/>
        </w:tabs>
        <w:jc w:val="right"/>
        <w:rPr>
          <w:rFonts w:ascii="Arial" w:hAnsi="Arial" w:cs="Arial"/>
          <w:sz w:val="20"/>
          <w:szCs w:val="20"/>
        </w:rPr>
      </w:pPr>
    </w:p>
    <w:p w14:paraId="51AFD97F" w14:textId="77777777" w:rsidR="002B7313" w:rsidRDefault="002B7313" w:rsidP="002B7313">
      <w:pPr>
        <w:tabs>
          <w:tab w:val="left" w:pos="3620"/>
        </w:tabs>
        <w:jc w:val="right"/>
        <w:rPr>
          <w:rFonts w:ascii="Arial" w:hAnsi="Arial" w:cs="Arial"/>
          <w:sz w:val="20"/>
          <w:szCs w:val="20"/>
        </w:rPr>
      </w:pPr>
    </w:p>
    <w:p w14:paraId="6237C31D" w14:textId="77777777" w:rsidR="002B7313" w:rsidRDefault="002B7313" w:rsidP="002B7313">
      <w:pPr>
        <w:tabs>
          <w:tab w:val="left" w:pos="3620"/>
        </w:tabs>
        <w:jc w:val="right"/>
        <w:rPr>
          <w:rFonts w:ascii="Arial" w:hAnsi="Arial" w:cs="Arial"/>
          <w:sz w:val="20"/>
          <w:szCs w:val="20"/>
        </w:rPr>
      </w:pPr>
    </w:p>
    <w:p w14:paraId="7287C40D" w14:textId="5F588A91" w:rsidR="002B7313" w:rsidRPr="00952DB0" w:rsidRDefault="002B7313" w:rsidP="002B7313">
      <w:pPr>
        <w:tabs>
          <w:tab w:val="left" w:pos="3620"/>
        </w:tabs>
        <w:jc w:val="right"/>
        <w:rPr>
          <w:rFonts w:ascii="Arial" w:hAnsi="Arial" w:cs="Arial"/>
          <w:sz w:val="20"/>
          <w:szCs w:val="20"/>
        </w:rPr>
      </w:pPr>
      <w:r>
        <w:rPr>
          <w:rFonts w:ascii="Arial" w:hAnsi="Arial" w:cs="Arial"/>
          <w:sz w:val="20"/>
          <w:szCs w:val="20"/>
        </w:rPr>
        <w:t>Příloha A2</w:t>
      </w:r>
      <w:r w:rsidRPr="00952DB0">
        <w:rPr>
          <w:rFonts w:ascii="Arial" w:hAnsi="Arial" w:cs="Arial"/>
          <w:sz w:val="20"/>
          <w:szCs w:val="20"/>
        </w:rPr>
        <w:t xml:space="preserve"> smlouvy</w:t>
      </w:r>
    </w:p>
    <w:p w14:paraId="5D790ECC" w14:textId="56862344" w:rsidR="002B7313" w:rsidRDefault="002B7313" w:rsidP="002B7313">
      <w:pPr>
        <w:tabs>
          <w:tab w:val="left" w:pos="3620"/>
        </w:tabs>
        <w:jc w:val="right"/>
        <w:rPr>
          <w:rFonts w:ascii="Arial" w:hAnsi="Arial" w:cs="Arial"/>
          <w:sz w:val="20"/>
          <w:szCs w:val="20"/>
        </w:rPr>
      </w:pPr>
    </w:p>
    <w:p w14:paraId="7303CE21" w14:textId="77777777" w:rsidR="008F7159" w:rsidRPr="00952DB0" w:rsidRDefault="008F7159" w:rsidP="002B7313">
      <w:pPr>
        <w:tabs>
          <w:tab w:val="left" w:pos="3620"/>
        </w:tabs>
        <w:jc w:val="right"/>
        <w:rPr>
          <w:rFonts w:ascii="Arial" w:hAnsi="Arial" w:cs="Arial"/>
          <w:sz w:val="20"/>
          <w:szCs w:val="20"/>
        </w:rPr>
      </w:pPr>
    </w:p>
    <w:p w14:paraId="08398D7E" w14:textId="77777777" w:rsidR="002B7313" w:rsidRPr="00952DB0" w:rsidRDefault="002B7313" w:rsidP="002B7313">
      <w:pPr>
        <w:spacing w:after="120" w:line="240" w:lineRule="auto"/>
        <w:jc w:val="center"/>
        <w:rPr>
          <w:rFonts w:ascii="Arial" w:hAnsi="Arial" w:cs="Arial"/>
          <w:b/>
          <w:sz w:val="20"/>
          <w:szCs w:val="20"/>
        </w:rPr>
      </w:pPr>
      <w:r w:rsidRPr="00952DB0">
        <w:rPr>
          <w:rFonts w:ascii="Arial" w:hAnsi="Arial" w:cs="Arial"/>
          <w:b/>
          <w:sz w:val="20"/>
          <w:szCs w:val="20"/>
        </w:rPr>
        <w:t>Technické parametry a specifikace</w:t>
      </w:r>
    </w:p>
    <w:p w14:paraId="22F5C509" w14:textId="77777777" w:rsidR="002B7313" w:rsidRPr="00952DB0" w:rsidRDefault="002B7313" w:rsidP="002B7313">
      <w:pPr>
        <w:spacing w:after="120" w:line="240" w:lineRule="auto"/>
        <w:jc w:val="center"/>
        <w:rPr>
          <w:rFonts w:ascii="Arial" w:hAnsi="Arial" w:cs="Arial"/>
          <w:i/>
          <w:sz w:val="20"/>
          <w:szCs w:val="20"/>
        </w:rPr>
      </w:pPr>
      <w:r w:rsidRPr="00952DB0">
        <w:rPr>
          <w:rFonts w:ascii="Arial" w:hAnsi="Arial" w:cs="Arial"/>
          <w:i/>
          <w:color w:val="FF0000"/>
          <w:sz w:val="20"/>
          <w:szCs w:val="20"/>
        </w:rPr>
        <w:t>(budou doplněny nejpozději před uzavřením smlouvy)</w:t>
      </w:r>
    </w:p>
    <w:p w14:paraId="023CD901" w14:textId="77777777" w:rsidR="00EE6E8D" w:rsidRPr="00952DB0"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sectPr w:rsidR="00EE6E8D" w:rsidRPr="00952DB0"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2B802018"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5E183F">
      <w:rPr>
        <w:rFonts w:asciiTheme="minorHAnsi" w:hAnsiTheme="minorHAnsi" w:cstheme="minorHAnsi"/>
        <w:noProof/>
      </w:rPr>
      <w:t>2</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5E183F">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5B0C" w14:textId="41BDEB94" w:rsidR="00B41A61" w:rsidRDefault="00B41A61">
    <w:r>
      <w:rPr>
        <w:rFonts w:ascii="Arial" w:hAnsi="Arial" w:cs="Arial"/>
        <w:noProof/>
        <w:sz w:val="16"/>
        <w:szCs w:val="16"/>
        <w:lang w:eastAsia="cs-CZ"/>
      </w:rPr>
      <w:drawing>
        <wp:anchor distT="0" distB="0" distL="114300" distR="114300" simplePos="0" relativeHeight="251659264" behindDoc="1" locked="0" layoutInCell="1" allowOverlap="1" wp14:anchorId="58D7B552" wp14:editId="483F9328">
          <wp:simplePos x="0" y="0"/>
          <wp:positionH relativeFrom="margin">
            <wp:posOffset>-45720</wp:posOffset>
          </wp:positionH>
          <wp:positionV relativeFrom="paragraph">
            <wp:posOffset>-232410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tbl>
    <w:tblPr>
      <w:tblW w:w="0" w:type="auto"/>
      <w:tblBorders>
        <w:bottom w:val="single" w:sz="4" w:space="0" w:color="auto"/>
      </w:tblBorders>
      <w:tblLook w:val="04A0" w:firstRow="1" w:lastRow="0" w:firstColumn="1" w:lastColumn="0" w:noHBand="0" w:noVBand="1"/>
    </w:tblPr>
    <w:tblGrid>
      <w:gridCol w:w="7371"/>
      <w:gridCol w:w="1701"/>
    </w:tblGrid>
    <w:tr w:rsidR="00303ECF" w:rsidRPr="00952DB0" w14:paraId="13E2D97A" w14:textId="77777777" w:rsidTr="00303ECF">
      <w:tc>
        <w:tcPr>
          <w:tcW w:w="7371" w:type="dxa"/>
          <w:vMerge w:val="restart"/>
          <w:shd w:val="clear" w:color="auto" w:fill="auto"/>
        </w:tcPr>
        <w:p w14:paraId="03D1AC4E" w14:textId="2F894F8F" w:rsidR="003E1923" w:rsidRPr="00952DB0" w:rsidRDefault="00343477" w:rsidP="00A06FDD">
          <w:pPr>
            <w:pStyle w:val="Zhlav"/>
            <w:rPr>
              <w:rFonts w:ascii="Arial" w:hAnsi="Arial" w:cs="Arial"/>
              <w:sz w:val="20"/>
              <w:szCs w:val="20"/>
            </w:rPr>
          </w:pPr>
          <w:r w:rsidRPr="00343477">
            <w:rPr>
              <w:rFonts w:ascii="Arial" w:hAnsi="Arial" w:cs="Arial"/>
              <w:sz w:val="20"/>
              <w:szCs w:val="20"/>
            </w:rPr>
            <w:t>Technologická vozidla (6 ks)</w:t>
          </w:r>
        </w:p>
        <w:p w14:paraId="55EBAD32" w14:textId="77777777" w:rsidR="00C31CD0" w:rsidRDefault="004A696B" w:rsidP="00A06FDD">
          <w:pPr>
            <w:pStyle w:val="Zhlav"/>
            <w:rPr>
              <w:rFonts w:ascii="Arial" w:hAnsi="Arial" w:cs="Arial"/>
              <w:sz w:val="20"/>
              <w:szCs w:val="20"/>
            </w:rPr>
          </w:pPr>
          <w:r w:rsidRPr="00952DB0">
            <w:rPr>
              <w:rFonts w:ascii="Arial" w:hAnsi="Arial" w:cs="Arial"/>
              <w:sz w:val="20"/>
              <w:szCs w:val="20"/>
            </w:rPr>
            <w:t xml:space="preserve">Část 4 Dodávka technologického vozidla nad 5t s double kabinou </w:t>
          </w:r>
        </w:p>
        <w:p w14:paraId="1DCBEBF4" w14:textId="08523C9B" w:rsidR="00303ECF" w:rsidRPr="00952DB0" w:rsidRDefault="004A696B" w:rsidP="00A06FDD">
          <w:pPr>
            <w:pStyle w:val="Zhlav"/>
            <w:rPr>
              <w:rFonts w:ascii="Arial" w:hAnsi="Arial" w:cs="Arial"/>
              <w:b/>
              <w:sz w:val="20"/>
              <w:szCs w:val="20"/>
            </w:rPr>
          </w:pPr>
          <w:r w:rsidRPr="00952DB0">
            <w:rPr>
              <w:rFonts w:ascii="Arial" w:hAnsi="Arial" w:cs="Arial"/>
              <w:sz w:val="20"/>
              <w:szCs w:val="20"/>
            </w:rPr>
            <w:t>a se skříňovou nástavb</w:t>
          </w:r>
          <w:r w:rsidR="00A5674A" w:rsidRPr="00952DB0">
            <w:rPr>
              <w:rFonts w:ascii="Arial" w:hAnsi="Arial" w:cs="Arial"/>
              <w:sz w:val="20"/>
              <w:szCs w:val="20"/>
            </w:rPr>
            <w:t xml:space="preserve">ou </w:t>
          </w:r>
        </w:p>
      </w:tc>
      <w:tc>
        <w:tcPr>
          <w:tcW w:w="1701" w:type="dxa"/>
          <w:shd w:val="clear" w:color="auto" w:fill="auto"/>
        </w:tcPr>
        <w:p w14:paraId="3327AB49" w14:textId="6118BA43" w:rsidR="00303ECF" w:rsidRPr="00952DB0" w:rsidRDefault="00303ECF" w:rsidP="00303ECF">
          <w:pPr>
            <w:pStyle w:val="Zhlav"/>
            <w:jc w:val="right"/>
            <w:rPr>
              <w:rFonts w:ascii="Arial" w:hAnsi="Arial" w:cs="Arial"/>
              <w:sz w:val="20"/>
              <w:szCs w:val="20"/>
            </w:rPr>
          </w:pPr>
          <w:r w:rsidRPr="00952DB0">
            <w:rPr>
              <w:rFonts w:ascii="Arial" w:hAnsi="Arial" w:cs="Arial"/>
              <w:sz w:val="20"/>
              <w:szCs w:val="20"/>
            </w:rPr>
            <w:t>P</w:t>
          </w:r>
          <w:r w:rsidR="004A696B" w:rsidRPr="00952DB0">
            <w:rPr>
              <w:rFonts w:ascii="Arial" w:hAnsi="Arial" w:cs="Arial"/>
              <w:sz w:val="20"/>
              <w:szCs w:val="20"/>
            </w:rPr>
            <w:t>říloha O4</w:t>
          </w:r>
        </w:p>
      </w:tc>
    </w:tr>
    <w:tr w:rsidR="00303ECF" w:rsidRPr="00952DB0" w14:paraId="6B8D3F69" w14:textId="77777777" w:rsidTr="00303ECF">
      <w:tc>
        <w:tcPr>
          <w:tcW w:w="7371" w:type="dxa"/>
          <w:vMerge/>
          <w:shd w:val="clear" w:color="auto" w:fill="auto"/>
        </w:tcPr>
        <w:p w14:paraId="00BDDB84" w14:textId="77777777" w:rsidR="00303ECF" w:rsidRPr="00952DB0" w:rsidRDefault="00303ECF" w:rsidP="00303ECF">
          <w:pPr>
            <w:pStyle w:val="Zhlav"/>
            <w:rPr>
              <w:rFonts w:ascii="Arial" w:hAnsi="Arial" w:cs="Arial"/>
            </w:rPr>
          </w:pPr>
        </w:p>
      </w:tc>
      <w:tc>
        <w:tcPr>
          <w:tcW w:w="1701" w:type="dxa"/>
          <w:shd w:val="clear" w:color="auto" w:fill="auto"/>
        </w:tcPr>
        <w:p w14:paraId="0E9B014A" w14:textId="77777777" w:rsidR="00303ECF" w:rsidRPr="00952DB0"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8EC804DC"/>
    <w:lvl w:ilvl="0" w:tplc="04F2F0A6">
      <w:start w:val="1"/>
      <w:numFmt w:val="decimal"/>
      <w:lvlText w:val="13.%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7B3A0064"/>
    <w:lvl w:ilvl="0" w:tplc="6DB8938E">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A91ACC"/>
    <w:multiLevelType w:val="hybridMultilevel"/>
    <w:tmpl w:val="615C869A"/>
    <w:lvl w:ilvl="0" w:tplc="565EA55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B2"/>
    <w:multiLevelType w:val="multilevel"/>
    <w:tmpl w:val="6CC8C1A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5" w15:restartNumberingAfterBreak="0">
    <w:nsid w:val="57B335C4"/>
    <w:multiLevelType w:val="hybridMultilevel"/>
    <w:tmpl w:val="3AB0FC1E"/>
    <w:lvl w:ilvl="0" w:tplc="A6B849CE">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11"/>
  </w:num>
  <w:num w:numId="4">
    <w:abstractNumId w:val="10"/>
  </w:num>
  <w:num w:numId="5">
    <w:abstractNumId w:val="13"/>
  </w:num>
  <w:num w:numId="6">
    <w:abstractNumId w:val="14"/>
  </w:num>
  <w:num w:numId="7">
    <w:abstractNumId w:val="30"/>
  </w:num>
  <w:num w:numId="8">
    <w:abstractNumId w:val="1"/>
  </w:num>
  <w:num w:numId="9">
    <w:abstractNumId w:val="9"/>
  </w:num>
  <w:num w:numId="10">
    <w:abstractNumId w:val="23"/>
  </w:num>
  <w:num w:numId="11">
    <w:abstractNumId w:val="29"/>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32"/>
  </w:num>
  <w:num w:numId="18">
    <w:abstractNumId w:val="16"/>
  </w:num>
  <w:num w:numId="19">
    <w:abstractNumId w:val="25"/>
  </w:num>
  <w:num w:numId="20">
    <w:abstractNumId w:val="28"/>
  </w:num>
  <w:num w:numId="21">
    <w:abstractNumId w:val="27"/>
  </w:num>
  <w:num w:numId="22">
    <w:abstractNumId w:val="4"/>
  </w:num>
  <w:num w:numId="23">
    <w:abstractNumId w:val="7"/>
  </w:num>
  <w:num w:numId="24">
    <w:abstractNumId w:val="20"/>
  </w:num>
  <w:num w:numId="25">
    <w:abstractNumId w:val="0"/>
  </w:num>
  <w:num w:numId="26">
    <w:abstractNumId w:val="22"/>
  </w:num>
  <w:num w:numId="27">
    <w:abstractNumId w:val="2"/>
  </w:num>
  <w:num w:numId="28">
    <w:abstractNumId w:val="19"/>
  </w:num>
  <w:num w:numId="29">
    <w:abstractNumId w:val="31"/>
  </w:num>
  <w:num w:numId="30">
    <w:abstractNumId w:val="24"/>
  </w:num>
  <w:num w:numId="31">
    <w:abstractNumId w:val="17"/>
  </w:num>
  <w:num w:numId="32">
    <w:abstractNumId w:val="18"/>
  </w:num>
  <w:num w:numId="33">
    <w:abstractNumId w:val="6"/>
  </w:num>
  <w:num w:numId="34">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lesingerová Martina">
    <w15:presenceInfo w15:providerId="AD" w15:userId="S-1-5-21-1547814083-1834688084-2493830544-2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trackRevisions/>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4D23"/>
    <w:rsid w:val="00035B48"/>
    <w:rsid w:val="00043F34"/>
    <w:rsid w:val="00057D11"/>
    <w:rsid w:val="0006786E"/>
    <w:rsid w:val="00074139"/>
    <w:rsid w:val="000B5900"/>
    <w:rsid w:val="000C779B"/>
    <w:rsid w:val="000E118B"/>
    <w:rsid w:val="00121D42"/>
    <w:rsid w:val="0013008A"/>
    <w:rsid w:val="0013457C"/>
    <w:rsid w:val="001373CF"/>
    <w:rsid w:val="001620DB"/>
    <w:rsid w:val="00182F47"/>
    <w:rsid w:val="00183049"/>
    <w:rsid w:val="00187BA0"/>
    <w:rsid w:val="001A58A6"/>
    <w:rsid w:val="001E1758"/>
    <w:rsid w:val="001F322F"/>
    <w:rsid w:val="0020681C"/>
    <w:rsid w:val="00206BE5"/>
    <w:rsid w:val="0022757C"/>
    <w:rsid w:val="00236DE7"/>
    <w:rsid w:val="0024434D"/>
    <w:rsid w:val="00244ED3"/>
    <w:rsid w:val="00245E44"/>
    <w:rsid w:val="00265E4A"/>
    <w:rsid w:val="00273186"/>
    <w:rsid w:val="00274DAF"/>
    <w:rsid w:val="00282664"/>
    <w:rsid w:val="00297311"/>
    <w:rsid w:val="002A0282"/>
    <w:rsid w:val="002A3EC4"/>
    <w:rsid w:val="002B7313"/>
    <w:rsid w:val="002F2F4B"/>
    <w:rsid w:val="002F6975"/>
    <w:rsid w:val="00303ECF"/>
    <w:rsid w:val="00314EFD"/>
    <w:rsid w:val="00325B01"/>
    <w:rsid w:val="0033669C"/>
    <w:rsid w:val="00343477"/>
    <w:rsid w:val="00351928"/>
    <w:rsid w:val="003549B0"/>
    <w:rsid w:val="00371868"/>
    <w:rsid w:val="003A569C"/>
    <w:rsid w:val="003D1123"/>
    <w:rsid w:val="003E1923"/>
    <w:rsid w:val="003E424B"/>
    <w:rsid w:val="00406785"/>
    <w:rsid w:val="00406A88"/>
    <w:rsid w:val="00410A3E"/>
    <w:rsid w:val="0041377A"/>
    <w:rsid w:val="00413A41"/>
    <w:rsid w:val="00432E5A"/>
    <w:rsid w:val="0045035E"/>
    <w:rsid w:val="00453019"/>
    <w:rsid w:val="0047195D"/>
    <w:rsid w:val="00471FA9"/>
    <w:rsid w:val="004839E2"/>
    <w:rsid w:val="004913D3"/>
    <w:rsid w:val="004A4FE6"/>
    <w:rsid w:val="004A55AB"/>
    <w:rsid w:val="004A696B"/>
    <w:rsid w:val="004E1B8F"/>
    <w:rsid w:val="004F5CCC"/>
    <w:rsid w:val="004F62FE"/>
    <w:rsid w:val="0050210B"/>
    <w:rsid w:val="005103C3"/>
    <w:rsid w:val="005103D2"/>
    <w:rsid w:val="005302EA"/>
    <w:rsid w:val="00532947"/>
    <w:rsid w:val="00536234"/>
    <w:rsid w:val="00554F83"/>
    <w:rsid w:val="005573EA"/>
    <w:rsid w:val="00575434"/>
    <w:rsid w:val="005908FA"/>
    <w:rsid w:val="005950B6"/>
    <w:rsid w:val="005A2386"/>
    <w:rsid w:val="005A4753"/>
    <w:rsid w:val="005B197F"/>
    <w:rsid w:val="005D6FBF"/>
    <w:rsid w:val="005E183F"/>
    <w:rsid w:val="005E419C"/>
    <w:rsid w:val="005E6D84"/>
    <w:rsid w:val="005F0E23"/>
    <w:rsid w:val="00604138"/>
    <w:rsid w:val="006055BE"/>
    <w:rsid w:val="006361EC"/>
    <w:rsid w:val="0063630D"/>
    <w:rsid w:val="00641292"/>
    <w:rsid w:val="00642C41"/>
    <w:rsid w:val="0065678D"/>
    <w:rsid w:val="00657193"/>
    <w:rsid w:val="006A3F93"/>
    <w:rsid w:val="006B4DD6"/>
    <w:rsid w:val="006C25BD"/>
    <w:rsid w:val="006D6B52"/>
    <w:rsid w:val="006E2AD6"/>
    <w:rsid w:val="006E3C47"/>
    <w:rsid w:val="006E76DE"/>
    <w:rsid w:val="00712AAD"/>
    <w:rsid w:val="0072114F"/>
    <w:rsid w:val="00722386"/>
    <w:rsid w:val="007239A5"/>
    <w:rsid w:val="00723A04"/>
    <w:rsid w:val="007245DE"/>
    <w:rsid w:val="00740646"/>
    <w:rsid w:val="00741CA1"/>
    <w:rsid w:val="0075252D"/>
    <w:rsid w:val="00757C57"/>
    <w:rsid w:val="00777823"/>
    <w:rsid w:val="0078119F"/>
    <w:rsid w:val="00791F5C"/>
    <w:rsid w:val="00797052"/>
    <w:rsid w:val="007A44B9"/>
    <w:rsid w:val="007E1D8D"/>
    <w:rsid w:val="007E7D29"/>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159"/>
    <w:rsid w:val="008F7740"/>
    <w:rsid w:val="00903F88"/>
    <w:rsid w:val="00914EA4"/>
    <w:rsid w:val="00917216"/>
    <w:rsid w:val="00920106"/>
    <w:rsid w:val="00922BCA"/>
    <w:rsid w:val="009237F9"/>
    <w:rsid w:val="00942597"/>
    <w:rsid w:val="00944550"/>
    <w:rsid w:val="0095128F"/>
    <w:rsid w:val="00952DB0"/>
    <w:rsid w:val="00957561"/>
    <w:rsid w:val="00960616"/>
    <w:rsid w:val="00967255"/>
    <w:rsid w:val="00991067"/>
    <w:rsid w:val="00991147"/>
    <w:rsid w:val="009A209C"/>
    <w:rsid w:val="009B021A"/>
    <w:rsid w:val="009C33C1"/>
    <w:rsid w:val="00A02861"/>
    <w:rsid w:val="00A06FDD"/>
    <w:rsid w:val="00A10358"/>
    <w:rsid w:val="00A138D1"/>
    <w:rsid w:val="00A451E6"/>
    <w:rsid w:val="00A5674A"/>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1A61"/>
    <w:rsid w:val="00B45262"/>
    <w:rsid w:val="00B46049"/>
    <w:rsid w:val="00B70F1A"/>
    <w:rsid w:val="00B74C94"/>
    <w:rsid w:val="00B8732F"/>
    <w:rsid w:val="00BA1CB3"/>
    <w:rsid w:val="00BA575C"/>
    <w:rsid w:val="00BB6A97"/>
    <w:rsid w:val="00BC020B"/>
    <w:rsid w:val="00BD4B01"/>
    <w:rsid w:val="00BE363E"/>
    <w:rsid w:val="00BE367A"/>
    <w:rsid w:val="00BF47E7"/>
    <w:rsid w:val="00C00040"/>
    <w:rsid w:val="00C04AAF"/>
    <w:rsid w:val="00C10918"/>
    <w:rsid w:val="00C31CD0"/>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5ED1"/>
    <w:rsid w:val="00D467F2"/>
    <w:rsid w:val="00D473B1"/>
    <w:rsid w:val="00D6717A"/>
    <w:rsid w:val="00D71377"/>
    <w:rsid w:val="00D76CF4"/>
    <w:rsid w:val="00D77D08"/>
    <w:rsid w:val="00D924F4"/>
    <w:rsid w:val="00DA1140"/>
    <w:rsid w:val="00DA6750"/>
    <w:rsid w:val="00DB461A"/>
    <w:rsid w:val="00DD2A76"/>
    <w:rsid w:val="00DE611D"/>
    <w:rsid w:val="00DE6B29"/>
    <w:rsid w:val="00E03981"/>
    <w:rsid w:val="00E07C05"/>
    <w:rsid w:val="00E14242"/>
    <w:rsid w:val="00E22F44"/>
    <w:rsid w:val="00E32C13"/>
    <w:rsid w:val="00E41941"/>
    <w:rsid w:val="00E44C5D"/>
    <w:rsid w:val="00E54BED"/>
    <w:rsid w:val="00E62872"/>
    <w:rsid w:val="00E92ABE"/>
    <w:rsid w:val="00E94386"/>
    <w:rsid w:val="00E94C8B"/>
    <w:rsid w:val="00E97DAC"/>
    <w:rsid w:val="00EA4CD8"/>
    <w:rsid w:val="00EA7A04"/>
    <w:rsid w:val="00EE3E32"/>
    <w:rsid w:val="00EE6E8D"/>
    <w:rsid w:val="00F02BD3"/>
    <w:rsid w:val="00F05C4B"/>
    <w:rsid w:val="00F2057A"/>
    <w:rsid w:val="00F34BDB"/>
    <w:rsid w:val="00F50AF6"/>
    <w:rsid w:val="00F5318B"/>
    <w:rsid w:val="00F70DE0"/>
    <w:rsid w:val="00F754F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245490E"/>
  <w15:docId w15:val="{A497838D-2DCF-4192-A87E-AEA28A56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BF47E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2847</Words>
  <Characters>16803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30</cp:revision>
  <cp:lastPrinted>2019-01-29T06:37:00Z</cp:lastPrinted>
  <dcterms:created xsi:type="dcterms:W3CDTF">2021-12-13T09:35:00Z</dcterms:created>
  <dcterms:modified xsi:type="dcterms:W3CDTF">2024-09-09T10:48:00Z</dcterms:modified>
</cp:coreProperties>
</file>